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8F5BD" w14:textId="1B9F97C4" w:rsidR="004E51F4" w:rsidRPr="00BA0393" w:rsidRDefault="000767F9">
      <w:pPr>
        <w:rPr>
          <w:rFonts w:asciiTheme="minorHAnsi" w:hAnsiTheme="minorHAnsi" w:cstheme="minorHAnsi"/>
        </w:rPr>
      </w:pPr>
      <w:r w:rsidRPr="00BA0393">
        <w:rPr>
          <w:rFonts w:asciiTheme="minorHAnsi" w:hAnsiTheme="minorHAnsi" w:cstheme="minorHAnsi"/>
          <w:b/>
          <w:caps/>
          <w:sz w:val="36"/>
          <w:szCs w:val="36"/>
        </w:rPr>
        <w:t xml:space="preserve">DOP </w:t>
      </w:r>
      <w:r w:rsidR="004E51F4" w:rsidRPr="00BA0393">
        <w:rPr>
          <w:rFonts w:asciiTheme="minorHAnsi" w:hAnsiTheme="minorHAnsi" w:cstheme="minorHAnsi"/>
          <w:b/>
          <w:caps/>
          <w:sz w:val="36"/>
          <w:szCs w:val="36"/>
        </w:rPr>
        <w:t>skaidrojošs apraksts</w:t>
      </w:r>
    </w:p>
    <w:p w14:paraId="77C82DF2" w14:textId="77777777" w:rsidR="004E51F4" w:rsidRPr="00BA0393" w:rsidRDefault="004E51F4">
      <w:pPr>
        <w:rPr>
          <w:rFonts w:asciiTheme="minorHAnsi" w:hAnsiTheme="minorHAnsi" w:cstheme="minorHAnsi"/>
        </w:rPr>
      </w:pPr>
    </w:p>
    <w:p w14:paraId="55979865" w14:textId="77777777" w:rsidR="004E51F4" w:rsidRPr="00BA0393" w:rsidRDefault="004E51F4">
      <w:pPr>
        <w:rPr>
          <w:rFonts w:asciiTheme="minorHAnsi" w:hAnsiTheme="minorHAnsi" w:cstheme="minorHAnsi"/>
        </w:rPr>
      </w:pPr>
      <w:r w:rsidRPr="00BA0393">
        <w:rPr>
          <w:rFonts w:asciiTheme="minorHAnsi" w:hAnsiTheme="minorHAnsi" w:cstheme="minorHAnsi"/>
          <w:b/>
          <w:caps/>
          <w:sz w:val="28"/>
          <w:szCs w:val="28"/>
          <w:lang w:eastAsia="lv-LV"/>
        </w:rPr>
        <w:t>1. Vispārīgā informācija</w:t>
      </w:r>
    </w:p>
    <w:p w14:paraId="33BE41B8" w14:textId="5D8D6391" w:rsidR="004E51F4" w:rsidRPr="00BA0393" w:rsidRDefault="004E51F4">
      <w:pPr>
        <w:rPr>
          <w:rFonts w:asciiTheme="minorHAnsi" w:hAnsiTheme="minorHAnsi" w:cstheme="minorHAnsi"/>
          <w:lang w:eastAsia="lv-LV"/>
        </w:rPr>
      </w:pPr>
    </w:p>
    <w:p w14:paraId="24EC0052" w14:textId="06D33B07" w:rsidR="004E51F4" w:rsidRPr="00BA0393" w:rsidRDefault="002B7A8D" w:rsidP="001B7076">
      <w:pPr>
        <w:jc w:val="both"/>
        <w:rPr>
          <w:rFonts w:asciiTheme="minorHAnsi" w:hAnsiTheme="minorHAnsi" w:cstheme="minorHAnsi"/>
        </w:rPr>
      </w:pPr>
      <w:r w:rsidRPr="00BA0393">
        <w:rPr>
          <w:rFonts w:asciiTheme="minorHAnsi" w:hAnsiTheme="minorHAnsi" w:cstheme="minorHAnsi"/>
        </w:rPr>
        <w:t xml:space="preserve">Būvprojekta </w:t>
      </w:r>
      <w:r w:rsidR="000767F9" w:rsidRPr="00BA0393">
        <w:rPr>
          <w:rFonts w:asciiTheme="minorHAnsi" w:hAnsiTheme="minorHAnsi" w:cstheme="minorHAnsi"/>
        </w:rPr>
        <w:t>“</w:t>
      </w:r>
      <w:r w:rsidR="00E53077" w:rsidRPr="00E53077">
        <w:rPr>
          <w:rFonts w:asciiTheme="minorHAnsi" w:hAnsiTheme="minorHAnsi" w:cstheme="minorHAnsi"/>
        </w:rPr>
        <w:t xml:space="preserve">Vētras </w:t>
      </w:r>
      <w:proofErr w:type="spellStart"/>
      <w:r w:rsidR="00E53077" w:rsidRPr="00E53077">
        <w:rPr>
          <w:rFonts w:asciiTheme="minorHAnsi" w:hAnsiTheme="minorHAnsi" w:cstheme="minorHAnsi"/>
        </w:rPr>
        <w:t>poleru</w:t>
      </w:r>
      <w:proofErr w:type="spellEnd"/>
      <w:r w:rsidR="00E53077" w:rsidRPr="00E53077">
        <w:rPr>
          <w:rFonts w:asciiTheme="minorHAnsi" w:hAnsiTheme="minorHAnsi" w:cstheme="minorHAnsi"/>
        </w:rPr>
        <w:t xml:space="preserve"> izbūve Ventspils brīvostas piestātnē Nr.16</w:t>
      </w:r>
      <w:r w:rsidR="000767F9" w:rsidRPr="00BA0393">
        <w:rPr>
          <w:rFonts w:asciiTheme="minorHAnsi" w:hAnsiTheme="minorHAnsi" w:cstheme="minorHAnsi"/>
        </w:rPr>
        <w:t>”</w:t>
      </w:r>
      <w:r w:rsidR="00D86454" w:rsidRPr="00BA0393">
        <w:rPr>
          <w:rFonts w:asciiTheme="minorHAnsi" w:hAnsiTheme="minorHAnsi" w:cstheme="minorHAnsi"/>
        </w:rPr>
        <w:t xml:space="preserve">, </w:t>
      </w:r>
      <w:r w:rsidR="003F0B88" w:rsidRPr="00BA0393">
        <w:rPr>
          <w:rFonts w:asciiTheme="minorHAnsi" w:hAnsiTheme="minorHAnsi" w:cstheme="minorHAnsi"/>
        </w:rPr>
        <w:t>DOP</w:t>
      </w:r>
      <w:r w:rsidR="00D86454" w:rsidRPr="00BA0393">
        <w:rPr>
          <w:rFonts w:asciiTheme="minorHAnsi" w:hAnsiTheme="minorHAnsi" w:cstheme="minorHAnsi"/>
        </w:rPr>
        <w:t xml:space="preserve"> izstrādāts</w:t>
      </w:r>
      <w:r w:rsidR="000767F9" w:rsidRPr="00BA0393">
        <w:rPr>
          <w:rFonts w:asciiTheme="minorHAnsi" w:hAnsiTheme="minorHAnsi" w:cstheme="minorHAnsi"/>
        </w:rPr>
        <w:t>,</w:t>
      </w:r>
      <w:r w:rsidR="00D86454" w:rsidRPr="00BA0393">
        <w:rPr>
          <w:rFonts w:asciiTheme="minorHAnsi" w:hAnsiTheme="minorHAnsi" w:cstheme="minorHAnsi"/>
        </w:rPr>
        <w:t xml:space="preserve"> pamatojoties</w:t>
      </w:r>
      <w:r w:rsidR="000767F9" w:rsidRPr="00BA0393">
        <w:rPr>
          <w:rFonts w:asciiTheme="minorHAnsi" w:hAnsiTheme="minorHAnsi" w:cstheme="minorHAnsi"/>
        </w:rPr>
        <w:t xml:space="preserve"> uz</w:t>
      </w:r>
      <w:r w:rsidR="00D86454" w:rsidRPr="00BA0393">
        <w:rPr>
          <w:rFonts w:asciiTheme="minorHAnsi" w:hAnsiTheme="minorHAnsi" w:cstheme="minorHAnsi"/>
        </w:rPr>
        <w:t xml:space="preserve"> </w:t>
      </w:r>
      <w:r w:rsidR="00C22F1D" w:rsidRPr="00BA0393">
        <w:rPr>
          <w:rFonts w:asciiTheme="minorHAnsi" w:hAnsiTheme="minorHAnsi" w:cstheme="minorHAnsi"/>
        </w:rPr>
        <w:t xml:space="preserve">rasējumiem, projektēšanas uzdevumu, saņemtajiem tehniskajiem noteikumiem </w:t>
      </w:r>
      <w:r w:rsidR="000767F9" w:rsidRPr="00BA0393">
        <w:rPr>
          <w:rFonts w:asciiTheme="minorHAnsi" w:hAnsiTheme="minorHAnsi" w:cstheme="minorHAnsi"/>
        </w:rPr>
        <w:t xml:space="preserve">un citiem </w:t>
      </w:r>
      <w:r w:rsidR="00C22F1D" w:rsidRPr="00BA0393">
        <w:rPr>
          <w:rFonts w:asciiTheme="minorHAnsi" w:hAnsiTheme="minorHAnsi" w:cstheme="minorHAnsi"/>
        </w:rPr>
        <w:t>iesniegtajiem dokumentiem.</w:t>
      </w:r>
    </w:p>
    <w:p w14:paraId="0CAF072F" w14:textId="33090966" w:rsidR="000767F9" w:rsidRPr="00BA0393" w:rsidRDefault="008E163E" w:rsidP="008E163E">
      <w:pPr>
        <w:jc w:val="both"/>
        <w:rPr>
          <w:rFonts w:asciiTheme="minorHAnsi" w:hAnsiTheme="minorHAnsi" w:cstheme="minorHAnsi"/>
        </w:rPr>
      </w:pPr>
      <w:r w:rsidRPr="00BA0393">
        <w:rPr>
          <w:rFonts w:asciiTheme="minorHAnsi" w:hAnsiTheme="minorHAnsi" w:cstheme="minorHAnsi"/>
        </w:rPr>
        <w:t>DOP sadaļa izstrādāta saskaņā ar Latvijā spēkā esošiem normatīvajiem</w:t>
      </w:r>
      <w:r w:rsidR="000767F9" w:rsidRPr="00BA0393">
        <w:rPr>
          <w:rFonts w:asciiTheme="minorHAnsi" w:hAnsiTheme="minorHAnsi" w:cstheme="minorHAnsi"/>
        </w:rPr>
        <w:t xml:space="preserve"> </w:t>
      </w:r>
      <w:r w:rsidRPr="00BA0393">
        <w:rPr>
          <w:rFonts w:asciiTheme="minorHAnsi" w:hAnsiTheme="minorHAnsi" w:cstheme="minorHAnsi"/>
        </w:rPr>
        <w:t>dokumentiem, būvnormatīviem un tehniskajiem noteikumiem:</w:t>
      </w:r>
    </w:p>
    <w:p w14:paraId="7CBA5EC0" w14:textId="77777777" w:rsidR="00BA2A47" w:rsidRPr="00BA0393" w:rsidRDefault="00BA2A47" w:rsidP="008E163E">
      <w:pPr>
        <w:jc w:val="both"/>
        <w:rPr>
          <w:rFonts w:asciiTheme="minorHAnsi" w:hAnsiTheme="minorHAnsi" w:cstheme="minorHAnsi"/>
        </w:rPr>
      </w:pPr>
    </w:p>
    <w:p w14:paraId="39E86E61" w14:textId="4B81613C" w:rsidR="008E163E" w:rsidRPr="00BA0393" w:rsidRDefault="008E163E" w:rsidP="00873339">
      <w:pPr>
        <w:pStyle w:val="ListParagraph"/>
        <w:numPr>
          <w:ilvl w:val="0"/>
          <w:numId w:val="19"/>
        </w:numPr>
        <w:ind w:left="851"/>
        <w:jc w:val="both"/>
        <w:rPr>
          <w:rFonts w:asciiTheme="minorHAnsi" w:hAnsiTheme="minorHAnsi" w:cstheme="minorHAnsi"/>
        </w:rPr>
      </w:pPr>
      <w:r w:rsidRPr="00BA0393">
        <w:rPr>
          <w:rFonts w:asciiTheme="minorHAnsi" w:hAnsiTheme="minorHAnsi" w:cstheme="minorHAnsi"/>
        </w:rPr>
        <w:t>LR „Būvniecības likums”;</w:t>
      </w:r>
    </w:p>
    <w:p w14:paraId="3D7C2B0A" w14:textId="23D7F791" w:rsidR="00C817B4" w:rsidRPr="00BA0393" w:rsidRDefault="00C817B4" w:rsidP="00C817B4">
      <w:pPr>
        <w:pStyle w:val="ListParagraph"/>
        <w:numPr>
          <w:ilvl w:val="0"/>
          <w:numId w:val="19"/>
        </w:numPr>
        <w:ind w:left="851"/>
        <w:jc w:val="both"/>
        <w:rPr>
          <w:rFonts w:asciiTheme="minorHAnsi" w:hAnsiTheme="minorHAnsi" w:cstheme="minorHAnsi"/>
        </w:rPr>
      </w:pPr>
      <w:r w:rsidRPr="00BA0393">
        <w:rPr>
          <w:rFonts w:asciiTheme="minorHAnsi" w:hAnsiTheme="minorHAnsi" w:cstheme="minorHAnsi"/>
        </w:rPr>
        <w:t>Darba aizsardzības likums;</w:t>
      </w:r>
    </w:p>
    <w:p w14:paraId="24DF6238" w14:textId="04EAC195" w:rsidR="008E163E" w:rsidRPr="00BA0393" w:rsidRDefault="008E163E" w:rsidP="00873339">
      <w:pPr>
        <w:pStyle w:val="ListParagraph"/>
        <w:numPr>
          <w:ilvl w:val="0"/>
          <w:numId w:val="19"/>
        </w:numPr>
        <w:ind w:left="851"/>
        <w:jc w:val="both"/>
        <w:rPr>
          <w:rFonts w:asciiTheme="minorHAnsi" w:hAnsiTheme="minorHAnsi" w:cstheme="minorHAnsi"/>
        </w:rPr>
      </w:pPr>
      <w:r w:rsidRPr="00BA0393">
        <w:rPr>
          <w:rFonts w:asciiTheme="minorHAnsi" w:hAnsiTheme="minorHAnsi" w:cstheme="minorHAnsi"/>
        </w:rPr>
        <w:t>MK</w:t>
      </w:r>
      <w:r w:rsidR="000767F9" w:rsidRPr="00BA0393">
        <w:rPr>
          <w:rFonts w:asciiTheme="minorHAnsi" w:hAnsiTheme="minorHAnsi" w:cstheme="minorHAnsi"/>
        </w:rPr>
        <w:t xml:space="preserve">N </w:t>
      </w:r>
      <w:r w:rsidRPr="00BA0393">
        <w:rPr>
          <w:rFonts w:asciiTheme="minorHAnsi" w:hAnsiTheme="minorHAnsi" w:cstheme="minorHAnsi"/>
        </w:rPr>
        <w:t>Nr.500 „Vispārīgie būvnoteikumi”;</w:t>
      </w:r>
    </w:p>
    <w:p w14:paraId="28C7D629" w14:textId="70A73CDA" w:rsidR="008E163E" w:rsidRPr="00BA0393" w:rsidRDefault="004E58F9" w:rsidP="00873339">
      <w:pPr>
        <w:pStyle w:val="ListParagraph"/>
        <w:numPr>
          <w:ilvl w:val="0"/>
          <w:numId w:val="19"/>
        </w:numPr>
        <w:ind w:left="851"/>
        <w:jc w:val="both"/>
        <w:rPr>
          <w:rFonts w:asciiTheme="minorHAnsi" w:hAnsiTheme="minorHAnsi" w:cstheme="minorHAnsi"/>
        </w:rPr>
      </w:pPr>
      <w:r w:rsidRPr="00BA0393">
        <w:rPr>
          <w:rFonts w:asciiTheme="minorHAnsi" w:hAnsiTheme="minorHAnsi" w:cstheme="minorHAnsi"/>
        </w:rPr>
        <w:t>LBN 202-18 "Būvniecības ieceres dokumentācijas noformēšana";</w:t>
      </w:r>
    </w:p>
    <w:p w14:paraId="156FB83E" w14:textId="49D36F25" w:rsidR="008E163E" w:rsidRPr="00BA0393" w:rsidRDefault="008E163E" w:rsidP="00873339">
      <w:pPr>
        <w:pStyle w:val="ListParagraph"/>
        <w:numPr>
          <w:ilvl w:val="0"/>
          <w:numId w:val="19"/>
        </w:numPr>
        <w:ind w:left="851"/>
        <w:jc w:val="both"/>
        <w:rPr>
          <w:rFonts w:asciiTheme="minorHAnsi" w:hAnsiTheme="minorHAnsi" w:cstheme="minorHAnsi"/>
        </w:rPr>
      </w:pPr>
      <w:r w:rsidRPr="00BA0393">
        <w:rPr>
          <w:rFonts w:asciiTheme="minorHAnsi" w:hAnsiTheme="minorHAnsi" w:cstheme="minorHAnsi"/>
        </w:rPr>
        <w:t>MK</w:t>
      </w:r>
      <w:r w:rsidR="000364F2" w:rsidRPr="00BA0393">
        <w:rPr>
          <w:rFonts w:asciiTheme="minorHAnsi" w:hAnsiTheme="minorHAnsi" w:cstheme="minorHAnsi"/>
        </w:rPr>
        <w:t>N</w:t>
      </w:r>
      <w:r w:rsidRPr="00BA0393">
        <w:rPr>
          <w:rFonts w:asciiTheme="minorHAnsi" w:hAnsiTheme="minorHAnsi" w:cstheme="minorHAnsi"/>
        </w:rPr>
        <w:t xml:space="preserve"> Nr.</w:t>
      </w:r>
      <w:r w:rsidR="004E58F9" w:rsidRPr="00BA0393">
        <w:rPr>
          <w:rFonts w:asciiTheme="minorHAnsi" w:hAnsiTheme="minorHAnsi" w:cstheme="minorHAnsi"/>
        </w:rPr>
        <w:t xml:space="preserve">326 </w:t>
      </w:r>
      <w:r w:rsidRPr="00BA0393">
        <w:rPr>
          <w:rFonts w:asciiTheme="minorHAnsi" w:hAnsiTheme="minorHAnsi" w:cstheme="minorHAnsi"/>
        </w:rPr>
        <w:t>„</w:t>
      </w:r>
      <w:r w:rsidR="004E58F9" w:rsidRPr="00BA0393">
        <w:rPr>
          <w:rFonts w:asciiTheme="minorHAnsi" w:hAnsiTheme="minorHAnsi" w:cstheme="minorHAnsi"/>
        </w:rPr>
        <w:t>Būvju klasifikācijas noteikumi</w:t>
      </w:r>
      <w:r w:rsidRPr="00BA0393">
        <w:rPr>
          <w:rFonts w:asciiTheme="minorHAnsi" w:hAnsiTheme="minorHAnsi" w:cstheme="minorHAnsi"/>
        </w:rPr>
        <w:t>”;</w:t>
      </w:r>
    </w:p>
    <w:p w14:paraId="5DC6AA46" w14:textId="772FB126" w:rsidR="00A324EB" w:rsidRPr="00BA0393" w:rsidRDefault="00A324EB" w:rsidP="00873339">
      <w:pPr>
        <w:pStyle w:val="ListParagraph"/>
        <w:numPr>
          <w:ilvl w:val="0"/>
          <w:numId w:val="19"/>
        </w:numPr>
        <w:ind w:left="851"/>
        <w:jc w:val="both"/>
        <w:rPr>
          <w:rFonts w:asciiTheme="minorHAnsi" w:hAnsiTheme="minorHAnsi" w:cstheme="minorHAnsi"/>
        </w:rPr>
      </w:pPr>
      <w:bookmarkStart w:id="0" w:name="_Hlk47691581"/>
      <w:r w:rsidRPr="00BA0393">
        <w:rPr>
          <w:rFonts w:asciiTheme="minorHAnsi" w:hAnsiTheme="minorHAnsi" w:cstheme="minorHAnsi"/>
        </w:rPr>
        <w:t>MK</w:t>
      </w:r>
      <w:r w:rsidR="000364F2" w:rsidRPr="00BA0393">
        <w:rPr>
          <w:rFonts w:asciiTheme="minorHAnsi" w:hAnsiTheme="minorHAnsi" w:cstheme="minorHAnsi"/>
        </w:rPr>
        <w:t>N</w:t>
      </w:r>
      <w:r w:rsidRPr="00BA0393">
        <w:rPr>
          <w:rFonts w:asciiTheme="minorHAnsi" w:hAnsiTheme="minorHAnsi" w:cstheme="minorHAnsi"/>
        </w:rPr>
        <w:t xml:space="preserve"> Nr.253 „Atsevišķu inženierbūvju būvnoteikumi”;</w:t>
      </w:r>
      <w:bookmarkEnd w:id="0"/>
    </w:p>
    <w:p w14:paraId="79FBD1BA" w14:textId="49BDEFED" w:rsidR="008E163E" w:rsidRPr="00BA0393" w:rsidRDefault="008E163E" w:rsidP="00873339">
      <w:pPr>
        <w:pStyle w:val="ListParagraph"/>
        <w:numPr>
          <w:ilvl w:val="0"/>
          <w:numId w:val="19"/>
        </w:numPr>
        <w:ind w:left="851"/>
        <w:jc w:val="both"/>
        <w:rPr>
          <w:rFonts w:asciiTheme="minorHAnsi" w:hAnsiTheme="minorHAnsi" w:cstheme="minorHAnsi"/>
        </w:rPr>
      </w:pPr>
      <w:r w:rsidRPr="00BA0393">
        <w:rPr>
          <w:rFonts w:asciiTheme="minorHAnsi" w:hAnsiTheme="minorHAnsi" w:cstheme="minorHAnsi"/>
        </w:rPr>
        <w:t>MK</w:t>
      </w:r>
      <w:r w:rsidR="000364F2" w:rsidRPr="00BA0393">
        <w:rPr>
          <w:rFonts w:asciiTheme="minorHAnsi" w:hAnsiTheme="minorHAnsi" w:cstheme="minorHAnsi"/>
        </w:rPr>
        <w:t>N</w:t>
      </w:r>
      <w:r w:rsidRPr="00BA0393">
        <w:rPr>
          <w:rFonts w:asciiTheme="minorHAnsi" w:hAnsiTheme="minorHAnsi" w:cstheme="minorHAnsi"/>
        </w:rPr>
        <w:t xml:space="preserve"> Nr.92 „Darba aizsardzības prasības, veicot būvdarbus”;</w:t>
      </w:r>
    </w:p>
    <w:p w14:paraId="25DFFF2F" w14:textId="57D49D24" w:rsidR="008E163E" w:rsidRPr="00BA0393" w:rsidRDefault="008E163E" w:rsidP="00873339">
      <w:pPr>
        <w:pStyle w:val="ListParagraph"/>
        <w:numPr>
          <w:ilvl w:val="0"/>
          <w:numId w:val="19"/>
        </w:numPr>
        <w:ind w:left="851"/>
        <w:jc w:val="both"/>
        <w:rPr>
          <w:rFonts w:asciiTheme="minorHAnsi" w:hAnsiTheme="minorHAnsi" w:cstheme="minorHAnsi"/>
        </w:rPr>
      </w:pPr>
      <w:r w:rsidRPr="00BA0393">
        <w:rPr>
          <w:rFonts w:asciiTheme="minorHAnsi" w:hAnsiTheme="minorHAnsi" w:cstheme="minorHAnsi"/>
        </w:rPr>
        <w:t>MK</w:t>
      </w:r>
      <w:r w:rsidR="000364F2" w:rsidRPr="00BA0393">
        <w:rPr>
          <w:rFonts w:asciiTheme="minorHAnsi" w:hAnsiTheme="minorHAnsi" w:cstheme="minorHAnsi"/>
        </w:rPr>
        <w:t>N</w:t>
      </w:r>
      <w:r w:rsidRPr="00BA0393">
        <w:rPr>
          <w:rFonts w:asciiTheme="minorHAnsi" w:hAnsiTheme="minorHAnsi" w:cstheme="minorHAnsi"/>
        </w:rPr>
        <w:t xml:space="preserve"> Nr.749 „Apmācības kārtība darba aizsardzības jautājumos”;</w:t>
      </w:r>
    </w:p>
    <w:p w14:paraId="1D4D6DEA" w14:textId="00E4E923" w:rsidR="008E163E" w:rsidRPr="00BA0393" w:rsidRDefault="008E163E" w:rsidP="00873339">
      <w:pPr>
        <w:pStyle w:val="ListParagraph"/>
        <w:numPr>
          <w:ilvl w:val="0"/>
          <w:numId w:val="19"/>
        </w:numPr>
        <w:ind w:left="851"/>
        <w:jc w:val="both"/>
        <w:rPr>
          <w:rFonts w:asciiTheme="minorHAnsi" w:hAnsiTheme="minorHAnsi" w:cstheme="minorHAnsi"/>
        </w:rPr>
      </w:pPr>
      <w:r w:rsidRPr="00BA0393">
        <w:rPr>
          <w:rFonts w:asciiTheme="minorHAnsi" w:hAnsiTheme="minorHAnsi" w:cstheme="minorHAnsi"/>
        </w:rPr>
        <w:t>MK</w:t>
      </w:r>
      <w:r w:rsidR="000364F2" w:rsidRPr="00BA0393">
        <w:rPr>
          <w:rFonts w:asciiTheme="minorHAnsi" w:hAnsiTheme="minorHAnsi" w:cstheme="minorHAnsi"/>
        </w:rPr>
        <w:t>N</w:t>
      </w:r>
      <w:r w:rsidRPr="00BA0393">
        <w:rPr>
          <w:rFonts w:asciiTheme="minorHAnsi" w:hAnsiTheme="minorHAnsi" w:cstheme="minorHAnsi"/>
        </w:rPr>
        <w:t xml:space="preserve"> Nr.660 „Darba vides iekšējās uzraudzības veikšanas kārtība”;</w:t>
      </w:r>
    </w:p>
    <w:p w14:paraId="3E7E7A8E" w14:textId="6897B331" w:rsidR="008E163E" w:rsidRPr="00BA0393" w:rsidRDefault="008E163E" w:rsidP="00873339">
      <w:pPr>
        <w:pStyle w:val="ListParagraph"/>
        <w:numPr>
          <w:ilvl w:val="0"/>
          <w:numId w:val="19"/>
        </w:numPr>
        <w:ind w:left="851"/>
        <w:jc w:val="both"/>
        <w:rPr>
          <w:rFonts w:asciiTheme="minorHAnsi" w:hAnsiTheme="minorHAnsi" w:cstheme="minorHAnsi"/>
        </w:rPr>
      </w:pPr>
      <w:r w:rsidRPr="00BA0393">
        <w:rPr>
          <w:rFonts w:asciiTheme="minorHAnsi" w:hAnsiTheme="minorHAnsi" w:cstheme="minorHAnsi"/>
        </w:rPr>
        <w:t>MK</w:t>
      </w:r>
      <w:r w:rsidR="000364F2" w:rsidRPr="00BA0393">
        <w:rPr>
          <w:rFonts w:asciiTheme="minorHAnsi" w:hAnsiTheme="minorHAnsi" w:cstheme="minorHAnsi"/>
        </w:rPr>
        <w:t>N</w:t>
      </w:r>
      <w:r w:rsidRPr="00BA0393">
        <w:rPr>
          <w:rFonts w:asciiTheme="minorHAnsi" w:hAnsiTheme="minorHAnsi" w:cstheme="minorHAnsi"/>
        </w:rPr>
        <w:t xml:space="preserve"> Nr.238 „Ugunsdrošības noteikumi";</w:t>
      </w:r>
    </w:p>
    <w:p w14:paraId="1EC25F28" w14:textId="18A49AFB" w:rsidR="00C817B4" w:rsidRPr="00BA0393" w:rsidRDefault="00C817B4" w:rsidP="00873339">
      <w:pPr>
        <w:pStyle w:val="ListParagraph"/>
        <w:numPr>
          <w:ilvl w:val="0"/>
          <w:numId w:val="19"/>
        </w:numPr>
        <w:ind w:left="851"/>
        <w:jc w:val="both"/>
        <w:rPr>
          <w:rFonts w:asciiTheme="minorHAnsi" w:hAnsiTheme="minorHAnsi" w:cstheme="minorHAnsi"/>
        </w:rPr>
      </w:pPr>
      <w:r w:rsidRPr="00BA0393">
        <w:rPr>
          <w:rFonts w:asciiTheme="minorHAnsi" w:hAnsiTheme="minorHAnsi" w:cstheme="minorHAnsi"/>
        </w:rPr>
        <w:t>MKN Nr.359 “Darba aizsardzības prasības darba vietās”</w:t>
      </w:r>
    </w:p>
    <w:p w14:paraId="15307D8B" w14:textId="197E8457" w:rsidR="008E163E" w:rsidRPr="00BA0393" w:rsidRDefault="008E163E" w:rsidP="00873339">
      <w:pPr>
        <w:pStyle w:val="ListParagraph"/>
        <w:numPr>
          <w:ilvl w:val="0"/>
          <w:numId w:val="19"/>
        </w:numPr>
        <w:ind w:left="851"/>
        <w:jc w:val="both"/>
        <w:rPr>
          <w:rFonts w:asciiTheme="minorHAnsi" w:hAnsiTheme="minorHAnsi" w:cstheme="minorHAnsi"/>
        </w:rPr>
      </w:pPr>
      <w:r w:rsidRPr="00BA0393">
        <w:rPr>
          <w:rFonts w:asciiTheme="minorHAnsi" w:hAnsiTheme="minorHAnsi" w:cstheme="minorHAnsi"/>
        </w:rPr>
        <w:t>MK</w:t>
      </w:r>
      <w:r w:rsidR="000364F2" w:rsidRPr="00BA0393">
        <w:rPr>
          <w:rFonts w:asciiTheme="minorHAnsi" w:hAnsiTheme="minorHAnsi" w:cstheme="minorHAnsi"/>
        </w:rPr>
        <w:t>N</w:t>
      </w:r>
      <w:r w:rsidRPr="00BA0393">
        <w:rPr>
          <w:rFonts w:asciiTheme="minorHAnsi" w:hAnsiTheme="minorHAnsi" w:cstheme="minorHAnsi"/>
        </w:rPr>
        <w:t xml:space="preserve"> Nr.400 „Darba aizsardzības prasības drošības zīmju lietošanā”;</w:t>
      </w:r>
    </w:p>
    <w:p w14:paraId="6D2377D1" w14:textId="6799023E" w:rsidR="008E163E" w:rsidRPr="00BA0393" w:rsidRDefault="008E163E" w:rsidP="00873339">
      <w:pPr>
        <w:pStyle w:val="ListParagraph"/>
        <w:numPr>
          <w:ilvl w:val="0"/>
          <w:numId w:val="19"/>
        </w:numPr>
        <w:ind w:left="851"/>
        <w:jc w:val="both"/>
        <w:rPr>
          <w:rFonts w:asciiTheme="minorHAnsi" w:hAnsiTheme="minorHAnsi" w:cstheme="minorHAnsi"/>
        </w:rPr>
      </w:pPr>
      <w:r w:rsidRPr="00BA0393">
        <w:rPr>
          <w:rFonts w:asciiTheme="minorHAnsi" w:hAnsiTheme="minorHAnsi" w:cstheme="minorHAnsi"/>
        </w:rPr>
        <w:t>MK</w:t>
      </w:r>
      <w:r w:rsidR="000767F9" w:rsidRPr="00BA0393">
        <w:rPr>
          <w:rFonts w:asciiTheme="minorHAnsi" w:hAnsiTheme="minorHAnsi" w:cstheme="minorHAnsi"/>
        </w:rPr>
        <w:t>N</w:t>
      </w:r>
      <w:r w:rsidRPr="00BA0393">
        <w:rPr>
          <w:rFonts w:asciiTheme="minorHAnsi" w:hAnsiTheme="minorHAnsi" w:cstheme="minorHAnsi"/>
        </w:rPr>
        <w:t xml:space="preserve"> Nr.333 „Noteikumi par Latvijas būvnormatīvu LBN 201-15 "Būvju ugunsdrošība"</w:t>
      </w:r>
      <w:r w:rsidR="00713D4A" w:rsidRPr="00BA0393">
        <w:rPr>
          <w:rFonts w:asciiTheme="minorHAnsi" w:hAnsiTheme="minorHAnsi" w:cstheme="minorHAnsi"/>
        </w:rPr>
        <w:t>.</w:t>
      </w:r>
    </w:p>
    <w:p w14:paraId="35E213DE" w14:textId="77777777" w:rsidR="00713D4A" w:rsidRPr="00BA0393" w:rsidRDefault="00713D4A" w:rsidP="008E163E">
      <w:pPr>
        <w:jc w:val="both"/>
        <w:rPr>
          <w:rFonts w:asciiTheme="minorHAnsi" w:hAnsiTheme="minorHAnsi" w:cstheme="minorHAnsi"/>
        </w:rPr>
      </w:pPr>
    </w:p>
    <w:p w14:paraId="27EECE48" w14:textId="325CF256" w:rsidR="000767F9" w:rsidRPr="00BA0393" w:rsidRDefault="006B1E6B" w:rsidP="000767F9">
      <w:pPr>
        <w:jc w:val="both"/>
        <w:rPr>
          <w:rFonts w:asciiTheme="minorHAnsi" w:hAnsiTheme="minorHAnsi" w:cstheme="minorHAnsi"/>
        </w:rPr>
      </w:pPr>
      <w:r w:rsidRPr="00BA0393">
        <w:rPr>
          <w:rFonts w:asciiTheme="minorHAnsi" w:hAnsiTheme="minorHAnsi" w:cstheme="minorHAnsi"/>
        </w:rPr>
        <w:t>Būvdarbu gaitā jāievēro augstāk minētos būvnormatīvu un noteikumu prasības.</w:t>
      </w:r>
      <w:r w:rsidR="00713D4A" w:rsidRPr="00BA0393">
        <w:rPr>
          <w:rFonts w:asciiTheme="minorHAnsi" w:hAnsiTheme="minorHAnsi" w:cstheme="minorHAnsi"/>
        </w:rPr>
        <w:t xml:space="preserve"> </w:t>
      </w:r>
      <w:r w:rsidR="008E163E" w:rsidRPr="00BA0393">
        <w:rPr>
          <w:rFonts w:asciiTheme="minorHAnsi" w:hAnsiTheme="minorHAnsi" w:cstheme="minorHAnsi"/>
        </w:rPr>
        <w:t>Darbu kvalitātes kontroli jāveic saskaņā ar būvuzraudzības nodrošināšanu atbilstoši</w:t>
      </w:r>
      <w:r w:rsidR="00713D4A" w:rsidRPr="00BA0393">
        <w:rPr>
          <w:rFonts w:asciiTheme="minorHAnsi" w:hAnsiTheme="minorHAnsi" w:cstheme="minorHAnsi"/>
        </w:rPr>
        <w:t xml:space="preserve"> </w:t>
      </w:r>
      <w:r w:rsidR="008E163E" w:rsidRPr="00BA0393">
        <w:rPr>
          <w:rFonts w:asciiTheme="minorHAnsi" w:hAnsiTheme="minorHAnsi" w:cstheme="minorHAnsi"/>
        </w:rPr>
        <w:t xml:space="preserve">MK Nr.500 „Vispārīgi būvnoteikumi” prasībām. </w:t>
      </w:r>
      <w:r w:rsidR="000767F9" w:rsidRPr="00BA0393">
        <w:rPr>
          <w:rFonts w:asciiTheme="minorHAnsi" w:hAnsiTheme="minorHAnsi" w:cstheme="minorHAnsi"/>
        </w:rPr>
        <w:t>Jāņem vērā</w:t>
      </w:r>
      <w:r w:rsidR="008E163E" w:rsidRPr="00BA0393">
        <w:rPr>
          <w:rFonts w:asciiTheme="minorHAnsi" w:hAnsiTheme="minorHAnsi" w:cstheme="minorHAnsi"/>
        </w:rPr>
        <w:t xml:space="preserve"> materiālu izgatavotāju prasīb</w:t>
      </w:r>
      <w:r w:rsidR="000767F9" w:rsidRPr="00BA0393">
        <w:rPr>
          <w:rFonts w:asciiTheme="minorHAnsi" w:hAnsiTheme="minorHAnsi" w:cstheme="minorHAnsi"/>
        </w:rPr>
        <w:t>as</w:t>
      </w:r>
      <w:r w:rsidR="008E163E" w:rsidRPr="00BA0393">
        <w:rPr>
          <w:rFonts w:asciiTheme="minorHAnsi" w:hAnsiTheme="minorHAnsi" w:cstheme="minorHAnsi"/>
        </w:rPr>
        <w:t>.</w:t>
      </w:r>
    </w:p>
    <w:p w14:paraId="1C323ACC" w14:textId="6ABA98BF" w:rsidR="000767F9" w:rsidRPr="00BA0393" w:rsidRDefault="004E51F4" w:rsidP="000767F9">
      <w:pPr>
        <w:jc w:val="both"/>
        <w:rPr>
          <w:rFonts w:asciiTheme="minorHAnsi" w:hAnsiTheme="minorHAnsi" w:cstheme="minorHAnsi"/>
        </w:rPr>
      </w:pPr>
      <w:r w:rsidRPr="00BA0393">
        <w:rPr>
          <w:rFonts w:asciiTheme="minorHAnsi" w:hAnsiTheme="minorHAnsi" w:cstheme="minorHAnsi"/>
        </w:rPr>
        <w:t>Galvenais būvuzņēmējs darbus organizē, ievērojot LR „Darba aizsardzības likuma” un tā papildinājumu – MK noteikumu Nr. 660 „Darba vides iekšējās uzraudzības veikšanas kārtība”, MK noteikumu Nr. 92 „Darba aizsardzības prasības, veicot būvdarbus” un MK noteikumu Nr.238 „Ugunsdrošības noteikumi” prasības.</w:t>
      </w:r>
    </w:p>
    <w:p w14:paraId="675FB71F" w14:textId="79005615" w:rsidR="00873339" w:rsidRPr="00BA0393" w:rsidRDefault="004E51F4" w:rsidP="000767F9">
      <w:pPr>
        <w:jc w:val="both"/>
        <w:rPr>
          <w:rFonts w:asciiTheme="minorHAnsi" w:hAnsiTheme="minorHAnsi" w:cstheme="minorHAnsi"/>
        </w:rPr>
      </w:pPr>
      <w:r w:rsidRPr="00BA0393">
        <w:rPr>
          <w:rFonts w:asciiTheme="minorHAnsi" w:hAnsiTheme="minorHAnsi" w:cstheme="minorHAnsi"/>
        </w:rPr>
        <w:t>Visi būvdarbi veicami stingrā saskaņā ar izstrādāto būvprojektu un Latvijas Būvnormatīvos noteikto būvdarbu veikšanas kārtību.</w:t>
      </w:r>
    </w:p>
    <w:p w14:paraId="1CF34E8E" w14:textId="77777777" w:rsidR="00873339" w:rsidRPr="00BA0393" w:rsidRDefault="00873339" w:rsidP="000767F9">
      <w:pPr>
        <w:jc w:val="both"/>
        <w:rPr>
          <w:rFonts w:asciiTheme="minorHAnsi" w:hAnsiTheme="minorHAnsi" w:cstheme="minorHAnsi"/>
        </w:rPr>
      </w:pPr>
    </w:p>
    <w:p w14:paraId="453E2D53" w14:textId="24D318B3" w:rsidR="004E51F4" w:rsidRPr="00BA0393" w:rsidRDefault="004E51F4" w:rsidP="001B7076">
      <w:pPr>
        <w:jc w:val="both"/>
        <w:rPr>
          <w:rFonts w:asciiTheme="minorHAnsi" w:hAnsiTheme="minorHAnsi" w:cstheme="minorHAnsi"/>
        </w:rPr>
      </w:pPr>
      <w:r w:rsidRPr="00BA0393">
        <w:rPr>
          <w:rFonts w:asciiTheme="minorHAnsi" w:hAnsiTheme="minorHAnsi" w:cstheme="minorHAnsi"/>
        </w:rPr>
        <w:t>DOP izstrādāts, lai:</w:t>
      </w:r>
    </w:p>
    <w:p w14:paraId="516756B4" w14:textId="77777777" w:rsidR="00C817B4" w:rsidRPr="00BA0393" w:rsidRDefault="00C817B4" w:rsidP="001B7076">
      <w:pPr>
        <w:jc w:val="both"/>
        <w:rPr>
          <w:rFonts w:asciiTheme="minorHAnsi" w:hAnsiTheme="minorHAnsi" w:cstheme="minorHAnsi"/>
        </w:rPr>
      </w:pPr>
    </w:p>
    <w:p w14:paraId="0DE66911" w14:textId="77777777" w:rsidR="004E51F4" w:rsidRPr="00BA0393" w:rsidRDefault="004E51F4" w:rsidP="00873339">
      <w:pPr>
        <w:numPr>
          <w:ilvl w:val="0"/>
          <w:numId w:val="4"/>
        </w:numPr>
        <w:rPr>
          <w:rFonts w:asciiTheme="minorHAnsi" w:hAnsiTheme="minorHAnsi" w:cstheme="minorHAnsi"/>
        </w:rPr>
      </w:pPr>
      <w:r w:rsidRPr="00BA0393">
        <w:rPr>
          <w:rFonts w:asciiTheme="minorHAnsi" w:hAnsiTheme="minorHAnsi" w:cstheme="minorHAnsi"/>
        </w:rPr>
        <w:t>nodrošinātu racionālu un kvalitatīvu būvdarbu izpildi atbilstoši Latvijas Republikas normatīvo aktu prasībām;</w:t>
      </w:r>
    </w:p>
    <w:p w14:paraId="5B597057" w14:textId="77777777" w:rsidR="004E51F4" w:rsidRPr="00BA0393" w:rsidRDefault="004E51F4" w:rsidP="00873339">
      <w:pPr>
        <w:numPr>
          <w:ilvl w:val="0"/>
          <w:numId w:val="4"/>
        </w:numPr>
        <w:rPr>
          <w:rFonts w:asciiTheme="minorHAnsi" w:hAnsiTheme="minorHAnsi" w:cstheme="minorHAnsi"/>
        </w:rPr>
      </w:pPr>
      <w:r w:rsidRPr="00BA0393">
        <w:rPr>
          <w:rFonts w:asciiTheme="minorHAnsi" w:hAnsiTheme="minorHAnsi" w:cstheme="minorHAnsi"/>
        </w:rPr>
        <w:t>sniegtu informāciju par būvdarbu veikšanas laikā veic</w:t>
      </w:r>
      <w:r w:rsidR="00A41F8D" w:rsidRPr="00BA0393">
        <w:rPr>
          <w:rFonts w:asciiTheme="minorHAnsi" w:hAnsiTheme="minorHAnsi" w:cstheme="minorHAnsi"/>
        </w:rPr>
        <w:t>amajiem darba aizsardzības, dar</w:t>
      </w:r>
      <w:r w:rsidRPr="00BA0393">
        <w:rPr>
          <w:rFonts w:asciiTheme="minorHAnsi" w:hAnsiTheme="minorHAnsi" w:cstheme="minorHAnsi"/>
        </w:rPr>
        <w:t>ba drošības tehnikas un ugunsdrošības pasākumiem;</w:t>
      </w:r>
    </w:p>
    <w:p w14:paraId="1137982B" w14:textId="77777777" w:rsidR="004E51F4" w:rsidRPr="00BA0393" w:rsidRDefault="004E51F4" w:rsidP="00873339">
      <w:pPr>
        <w:numPr>
          <w:ilvl w:val="0"/>
          <w:numId w:val="4"/>
        </w:numPr>
        <w:rPr>
          <w:rFonts w:asciiTheme="minorHAnsi" w:hAnsiTheme="minorHAnsi" w:cstheme="minorHAnsi"/>
        </w:rPr>
      </w:pPr>
      <w:r w:rsidRPr="00BA0393">
        <w:rPr>
          <w:rFonts w:asciiTheme="minorHAnsi" w:hAnsiTheme="minorHAnsi" w:cstheme="minorHAnsi"/>
        </w:rPr>
        <w:t>novērstu esošo konstrukciju un inženierkomunikāciju bojājumus būvdarbu veikšanas laikā;</w:t>
      </w:r>
    </w:p>
    <w:p w14:paraId="153EC9DE" w14:textId="352D386C" w:rsidR="00EC1122" w:rsidRPr="00BA0393" w:rsidRDefault="004E51F4" w:rsidP="00C817B4">
      <w:pPr>
        <w:numPr>
          <w:ilvl w:val="0"/>
          <w:numId w:val="4"/>
        </w:numPr>
        <w:rPr>
          <w:rFonts w:asciiTheme="minorHAnsi" w:hAnsiTheme="minorHAnsi" w:cstheme="minorHAnsi"/>
        </w:rPr>
      </w:pPr>
      <w:r w:rsidRPr="00BA0393">
        <w:rPr>
          <w:rFonts w:asciiTheme="minorHAnsi" w:hAnsiTheme="minorHAnsi" w:cstheme="minorHAnsi"/>
        </w:rPr>
        <w:t>nodrošinātu būvdarbu izpildes higiēniskumu, nekaitīgumu cilvēku veselībai un videi.</w:t>
      </w:r>
      <w:r w:rsidR="00D315FD" w:rsidRPr="00BA0393">
        <w:rPr>
          <w:rFonts w:asciiTheme="minorHAnsi" w:hAnsiTheme="minorHAnsi" w:cstheme="minorHAnsi"/>
        </w:rPr>
        <w:t xml:space="preserve">  </w:t>
      </w:r>
    </w:p>
    <w:p w14:paraId="3F9AEAC4" w14:textId="2EF605A3" w:rsidR="00C817B4" w:rsidRPr="00BA0393" w:rsidRDefault="00EC1122" w:rsidP="00EC1122">
      <w:pPr>
        <w:widowControl/>
        <w:suppressAutoHyphens w:val="0"/>
        <w:rPr>
          <w:rFonts w:asciiTheme="minorHAnsi" w:hAnsiTheme="minorHAnsi" w:cstheme="minorHAnsi"/>
        </w:rPr>
      </w:pPr>
      <w:r w:rsidRPr="00BA0393">
        <w:rPr>
          <w:rFonts w:asciiTheme="minorHAnsi" w:hAnsiTheme="minorHAnsi" w:cstheme="minorHAnsi"/>
        </w:rPr>
        <w:br w:type="page"/>
      </w:r>
    </w:p>
    <w:p w14:paraId="41B48A7E" w14:textId="7A6BD106" w:rsidR="00055B4C" w:rsidRPr="00BA0393" w:rsidRDefault="008D138F" w:rsidP="00055B4C">
      <w:pPr>
        <w:jc w:val="both"/>
        <w:rPr>
          <w:rFonts w:asciiTheme="minorHAnsi" w:hAnsiTheme="minorHAnsi" w:cstheme="minorHAnsi"/>
        </w:rPr>
      </w:pPr>
      <w:r w:rsidRPr="00BA0393">
        <w:rPr>
          <w:rFonts w:asciiTheme="minorHAnsi" w:hAnsiTheme="minorHAnsi" w:cstheme="minorHAnsi"/>
          <w:b/>
          <w:caps/>
          <w:sz w:val="28"/>
          <w:szCs w:val="28"/>
        </w:rPr>
        <w:lastRenderedPageBreak/>
        <w:t>2.</w:t>
      </w:r>
      <w:r w:rsidR="00055B4C" w:rsidRPr="00BA0393">
        <w:rPr>
          <w:rFonts w:asciiTheme="minorHAnsi" w:hAnsiTheme="minorHAnsi" w:cstheme="minorHAnsi"/>
          <w:b/>
          <w:caps/>
          <w:sz w:val="28"/>
          <w:szCs w:val="28"/>
        </w:rPr>
        <w:t xml:space="preserve"> Būvdarbu organizēšanas galvenie risinājumi.</w:t>
      </w:r>
    </w:p>
    <w:p w14:paraId="4631E99A" w14:textId="77777777" w:rsidR="00055B4C" w:rsidRPr="00BA0393" w:rsidRDefault="00055B4C" w:rsidP="00055B4C">
      <w:pPr>
        <w:jc w:val="both"/>
        <w:rPr>
          <w:rFonts w:asciiTheme="minorHAnsi" w:hAnsiTheme="minorHAnsi" w:cstheme="minorHAnsi"/>
        </w:rPr>
      </w:pPr>
    </w:p>
    <w:p w14:paraId="03DB8D05" w14:textId="77777777" w:rsidR="00055B4C" w:rsidRPr="00BA0393" w:rsidRDefault="008D138F" w:rsidP="00055B4C">
      <w:pPr>
        <w:jc w:val="both"/>
        <w:rPr>
          <w:rFonts w:asciiTheme="minorHAnsi" w:hAnsiTheme="minorHAnsi" w:cstheme="minorHAnsi"/>
        </w:rPr>
      </w:pPr>
      <w:r w:rsidRPr="00BA0393">
        <w:rPr>
          <w:rFonts w:asciiTheme="minorHAnsi" w:hAnsiTheme="minorHAnsi" w:cstheme="minorHAnsi"/>
          <w:b/>
        </w:rPr>
        <w:t>2</w:t>
      </w:r>
      <w:r w:rsidR="00055B4C" w:rsidRPr="00BA0393">
        <w:rPr>
          <w:rFonts w:asciiTheme="minorHAnsi" w:hAnsiTheme="minorHAnsi" w:cstheme="minorHAnsi"/>
          <w:b/>
        </w:rPr>
        <w:t>.1. Būvdarbu sastāvs</w:t>
      </w:r>
      <w:r w:rsidR="00AB6FE6" w:rsidRPr="00BA0393">
        <w:rPr>
          <w:rFonts w:asciiTheme="minorHAnsi" w:hAnsiTheme="minorHAnsi" w:cstheme="minorHAnsi"/>
          <w:b/>
        </w:rPr>
        <w:t>.</w:t>
      </w:r>
    </w:p>
    <w:p w14:paraId="18BDA4A7" w14:textId="77777777" w:rsidR="00055B4C" w:rsidRPr="00BA0393" w:rsidRDefault="00055B4C" w:rsidP="00055B4C">
      <w:pPr>
        <w:jc w:val="both"/>
        <w:rPr>
          <w:rFonts w:asciiTheme="minorHAnsi" w:hAnsiTheme="minorHAnsi" w:cstheme="minorHAnsi"/>
        </w:rPr>
      </w:pPr>
    </w:p>
    <w:p w14:paraId="6126DF9D" w14:textId="77777777" w:rsidR="00BA57A6" w:rsidRPr="00BA0393" w:rsidRDefault="00BA57A6" w:rsidP="00BA57A6">
      <w:pPr>
        <w:jc w:val="both"/>
        <w:rPr>
          <w:rFonts w:asciiTheme="minorHAnsi" w:hAnsiTheme="minorHAnsi" w:cstheme="minorHAnsi"/>
        </w:rPr>
      </w:pPr>
      <w:bookmarkStart w:id="1" w:name="_Hlk54251838"/>
      <w:r w:rsidRPr="00BA0393">
        <w:rPr>
          <w:rFonts w:asciiTheme="minorHAnsi" w:hAnsiTheme="minorHAnsi" w:cstheme="minorHAnsi"/>
        </w:rPr>
        <w:t>Projektējamā objekta sastāvā paredzēti sekojoši galvenie būvdarbi:</w:t>
      </w:r>
    </w:p>
    <w:p w14:paraId="0C1D7CC3" w14:textId="54B94CF3" w:rsidR="000767F9" w:rsidRPr="00BA0393" w:rsidRDefault="000767F9" w:rsidP="00B923E9">
      <w:pPr>
        <w:widowControl/>
        <w:contextualSpacing/>
        <w:jc w:val="both"/>
        <w:rPr>
          <w:rFonts w:asciiTheme="minorHAnsi" w:hAnsiTheme="minorHAnsi" w:cstheme="minorHAnsi"/>
          <w:spacing w:val="1"/>
          <w:highlight w:val="yellow"/>
        </w:rPr>
      </w:pPr>
    </w:p>
    <w:p w14:paraId="6248002E" w14:textId="6DC3257F" w:rsidR="000767F9" w:rsidRPr="00BA0393" w:rsidRDefault="00FE6AFF" w:rsidP="00873339">
      <w:pPr>
        <w:pStyle w:val="ListParagraph"/>
        <w:widowControl/>
        <w:numPr>
          <w:ilvl w:val="0"/>
          <w:numId w:val="20"/>
        </w:numPr>
        <w:contextualSpacing/>
        <w:jc w:val="both"/>
        <w:rPr>
          <w:rFonts w:asciiTheme="minorHAnsi" w:hAnsiTheme="minorHAnsi" w:cstheme="minorHAnsi"/>
          <w:spacing w:val="1"/>
        </w:rPr>
      </w:pPr>
      <w:r>
        <w:rPr>
          <w:rFonts w:asciiTheme="minorHAnsi" w:hAnsiTheme="minorHAnsi" w:cstheme="minorHAnsi"/>
          <w:spacing w:val="1"/>
        </w:rPr>
        <w:t>Piestātnes Nr. 16 tauvošanās aprīkojuma atjaunošana</w:t>
      </w:r>
      <w:r w:rsidR="000767F9" w:rsidRPr="00BA0393">
        <w:rPr>
          <w:rFonts w:asciiTheme="minorHAnsi" w:hAnsiTheme="minorHAnsi" w:cstheme="minorHAnsi"/>
          <w:spacing w:val="1"/>
        </w:rPr>
        <w:t>;</w:t>
      </w:r>
    </w:p>
    <w:bookmarkEnd w:id="1"/>
    <w:p w14:paraId="61BA61A0" w14:textId="77777777" w:rsidR="00266387" w:rsidRPr="00BA0393" w:rsidRDefault="00266387" w:rsidP="00266387">
      <w:pPr>
        <w:ind w:left="360"/>
        <w:jc w:val="both"/>
        <w:rPr>
          <w:rFonts w:asciiTheme="minorHAnsi" w:hAnsiTheme="minorHAnsi" w:cstheme="minorHAnsi"/>
        </w:rPr>
      </w:pPr>
    </w:p>
    <w:p w14:paraId="05D511B8" w14:textId="77777777" w:rsidR="00055B4C" w:rsidRPr="00BA0393" w:rsidRDefault="00153114" w:rsidP="00DE0C32">
      <w:pPr>
        <w:jc w:val="both"/>
        <w:rPr>
          <w:rFonts w:asciiTheme="minorHAnsi" w:hAnsiTheme="minorHAnsi" w:cstheme="minorHAnsi"/>
        </w:rPr>
      </w:pPr>
      <w:bookmarkStart w:id="2" w:name="_Ref54170477"/>
      <w:bookmarkStart w:id="3" w:name="OLE_LINK181"/>
      <w:bookmarkStart w:id="4" w:name="OLE_LINK182"/>
      <w:bookmarkStart w:id="5" w:name="OLE_LINK29"/>
      <w:bookmarkEnd w:id="2"/>
      <w:bookmarkEnd w:id="3"/>
      <w:bookmarkEnd w:id="4"/>
      <w:r w:rsidRPr="00BA0393">
        <w:rPr>
          <w:rFonts w:asciiTheme="minorHAnsi" w:hAnsiTheme="minorHAnsi" w:cstheme="minorHAnsi"/>
          <w:b/>
        </w:rPr>
        <w:t>2</w:t>
      </w:r>
      <w:r w:rsidR="00055B4C" w:rsidRPr="00BA0393">
        <w:rPr>
          <w:rFonts w:asciiTheme="minorHAnsi" w:hAnsiTheme="minorHAnsi" w:cstheme="minorHAnsi"/>
          <w:b/>
        </w:rPr>
        <w:t xml:space="preserve">.2. </w:t>
      </w:r>
      <w:bookmarkStart w:id="6" w:name="OLE_LINK184"/>
      <w:bookmarkStart w:id="7" w:name="OLE_LINK185"/>
      <w:bookmarkStart w:id="8" w:name="OLE_LINK145"/>
      <w:bookmarkEnd w:id="5"/>
      <w:r w:rsidR="00055B4C" w:rsidRPr="00BA0393">
        <w:rPr>
          <w:rFonts w:asciiTheme="minorHAnsi" w:hAnsiTheme="minorHAnsi" w:cstheme="minorHAnsi"/>
          <w:b/>
        </w:rPr>
        <w:t>Vispārīgie nosacījumi.</w:t>
      </w:r>
    </w:p>
    <w:p w14:paraId="116AF369" w14:textId="77777777" w:rsidR="00055B4C" w:rsidRPr="00BA0393" w:rsidRDefault="00055B4C" w:rsidP="00055B4C">
      <w:pPr>
        <w:jc w:val="both"/>
        <w:rPr>
          <w:rFonts w:asciiTheme="minorHAnsi" w:hAnsiTheme="minorHAnsi" w:cstheme="minorHAnsi"/>
        </w:rPr>
      </w:pPr>
    </w:p>
    <w:p w14:paraId="4F08BB6A" w14:textId="0614AB46" w:rsidR="00055B4C" w:rsidRPr="00BA0393" w:rsidRDefault="00055B4C" w:rsidP="00055B4C">
      <w:pPr>
        <w:jc w:val="both"/>
        <w:rPr>
          <w:rFonts w:asciiTheme="minorHAnsi" w:hAnsiTheme="minorHAnsi" w:cstheme="minorHAnsi"/>
        </w:rPr>
      </w:pPr>
      <w:r w:rsidRPr="00BA0393">
        <w:rPr>
          <w:rFonts w:asciiTheme="minorHAnsi" w:hAnsiTheme="minorHAnsi" w:cstheme="minorHAnsi"/>
        </w:rPr>
        <w:t>Paredzēts, ka visus būvdarbus veiks viena galvenā būvuzņēmēja organizācija, kura nepieciešamības gadījumā atsevišķu darbu izpildei piesaistīs specializētus ap</w:t>
      </w:r>
      <w:r w:rsidR="00520DAE" w:rsidRPr="00BA0393">
        <w:rPr>
          <w:rFonts w:asciiTheme="minorHAnsi" w:hAnsiTheme="minorHAnsi" w:cstheme="minorHAnsi"/>
        </w:rPr>
        <w:t>akšuzņēmējus. Būvdarbu izpildē jāizmanto</w:t>
      </w:r>
      <w:r w:rsidRPr="00BA0393">
        <w:rPr>
          <w:rFonts w:asciiTheme="minorHAnsi" w:hAnsiTheme="minorHAnsi" w:cstheme="minorHAnsi"/>
        </w:rPr>
        <w:t xml:space="preserve"> mūsdienīga tehnika un metodes, kā arī </w:t>
      </w:r>
      <w:r w:rsidR="00520DAE" w:rsidRPr="00BA0393">
        <w:rPr>
          <w:rFonts w:asciiTheme="minorHAnsi" w:hAnsiTheme="minorHAnsi" w:cstheme="minorHAnsi"/>
        </w:rPr>
        <w:t>jāievēro</w:t>
      </w:r>
      <w:r w:rsidRPr="00BA0393">
        <w:rPr>
          <w:rFonts w:asciiTheme="minorHAnsi" w:hAnsiTheme="minorHAnsi" w:cstheme="minorHAnsi"/>
        </w:rPr>
        <w:t xml:space="preserve"> vides aizsardzības un darba aizsardzības prasības.</w:t>
      </w:r>
    </w:p>
    <w:p w14:paraId="1D0ABB29" w14:textId="77777777" w:rsidR="00055B4C" w:rsidRPr="00BA0393" w:rsidRDefault="00055B4C" w:rsidP="00055B4C">
      <w:pPr>
        <w:jc w:val="both"/>
        <w:rPr>
          <w:rFonts w:asciiTheme="minorHAnsi" w:hAnsiTheme="minorHAnsi" w:cstheme="minorHAnsi"/>
        </w:rPr>
      </w:pPr>
    </w:p>
    <w:p w14:paraId="3FBACBB7" w14:textId="65B27BC5" w:rsidR="00055B4C" w:rsidRPr="00BA0393" w:rsidRDefault="00C817B4" w:rsidP="00055B4C">
      <w:pPr>
        <w:jc w:val="both"/>
        <w:rPr>
          <w:rFonts w:asciiTheme="minorHAnsi" w:hAnsiTheme="minorHAnsi" w:cstheme="minorHAnsi"/>
        </w:rPr>
      </w:pPr>
      <w:r w:rsidRPr="00BA0393">
        <w:rPr>
          <w:rFonts w:asciiTheme="minorHAnsi" w:hAnsiTheme="minorHAnsi" w:cstheme="minorHAnsi"/>
        </w:rPr>
        <w:t>B</w:t>
      </w:r>
      <w:r w:rsidR="00055B4C" w:rsidRPr="00BA0393">
        <w:rPr>
          <w:rFonts w:asciiTheme="minorHAnsi" w:hAnsiTheme="minorHAnsi" w:cstheme="minorHAnsi"/>
        </w:rPr>
        <w:t>ūvdar</w:t>
      </w:r>
      <w:r w:rsidR="000E75E7" w:rsidRPr="00BA0393">
        <w:rPr>
          <w:rFonts w:asciiTheme="minorHAnsi" w:hAnsiTheme="minorHAnsi" w:cstheme="minorHAnsi"/>
        </w:rPr>
        <w:t xml:space="preserve">bus paredzēts veikt </w:t>
      </w:r>
      <w:r w:rsidR="004A2486" w:rsidRPr="00BA0393">
        <w:rPr>
          <w:rFonts w:asciiTheme="minorHAnsi" w:hAnsiTheme="minorHAnsi" w:cstheme="minorHAnsi"/>
        </w:rPr>
        <w:t>vienā kārtā</w:t>
      </w:r>
      <w:r w:rsidR="005C1E0F" w:rsidRPr="00BA0393">
        <w:rPr>
          <w:rFonts w:asciiTheme="minorHAnsi" w:eastAsia="Times New Roman" w:hAnsiTheme="minorHAnsi" w:cstheme="minorHAnsi"/>
          <w:kern w:val="0"/>
          <w:lang w:eastAsia="lv-LV" w:bidi="ar-SA"/>
        </w:rPr>
        <w:t xml:space="preserve"> no </w:t>
      </w:r>
      <w:proofErr w:type="spellStart"/>
      <w:r w:rsidR="005C1E0F" w:rsidRPr="00BA0393">
        <w:rPr>
          <w:rFonts w:asciiTheme="minorHAnsi" w:eastAsia="Times New Roman" w:hAnsiTheme="minorHAnsi" w:cstheme="minorHAnsi"/>
          <w:kern w:val="0"/>
          <w:lang w:eastAsia="lv-LV" w:bidi="ar-SA"/>
        </w:rPr>
        <w:t>sauzsemes</w:t>
      </w:r>
      <w:proofErr w:type="spellEnd"/>
      <w:r w:rsidR="005C1E0F" w:rsidRPr="00BA0393">
        <w:rPr>
          <w:rFonts w:asciiTheme="minorHAnsi" w:eastAsia="Times New Roman" w:hAnsiTheme="minorHAnsi" w:cstheme="minorHAnsi"/>
          <w:kern w:val="0"/>
          <w:lang w:eastAsia="lv-LV" w:bidi="ar-SA"/>
        </w:rPr>
        <w:t xml:space="preserve">, </w:t>
      </w:r>
      <w:r w:rsidR="00FE6AFF">
        <w:rPr>
          <w:rFonts w:asciiTheme="minorHAnsi" w:eastAsia="Times New Roman" w:hAnsiTheme="minorHAnsi" w:cstheme="minorHAnsi"/>
          <w:kern w:val="0"/>
          <w:lang w:eastAsia="lv-LV" w:bidi="ar-SA"/>
        </w:rPr>
        <w:t xml:space="preserve">izmantojot piestātnes Nr.16 teritoriju. Būvdarbus sākot ar </w:t>
      </w:r>
      <w:r w:rsidR="00BC152C">
        <w:rPr>
          <w:rFonts w:asciiTheme="minorHAnsi" w:eastAsia="Times New Roman" w:hAnsiTheme="minorHAnsi" w:cstheme="minorHAnsi"/>
          <w:kern w:val="0"/>
          <w:lang w:eastAsia="lv-LV" w:bidi="ar-SA"/>
        </w:rPr>
        <w:t>divu</w:t>
      </w:r>
      <w:r w:rsidR="00FE6AFF">
        <w:rPr>
          <w:rFonts w:asciiTheme="minorHAnsi" w:eastAsia="Times New Roman" w:hAnsiTheme="minorHAnsi" w:cstheme="minorHAnsi"/>
          <w:kern w:val="0"/>
          <w:lang w:eastAsia="lv-LV" w:bidi="ar-SA"/>
        </w:rPr>
        <w:t xml:space="preserve"> </w:t>
      </w:r>
      <w:proofErr w:type="spellStart"/>
      <w:r w:rsidR="00FE6AFF">
        <w:rPr>
          <w:rFonts w:asciiTheme="minorHAnsi" w:eastAsia="Times New Roman" w:hAnsiTheme="minorHAnsi" w:cstheme="minorHAnsi"/>
          <w:kern w:val="0"/>
          <w:lang w:eastAsia="lv-LV" w:bidi="ar-SA"/>
        </w:rPr>
        <w:t>polera</w:t>
      </w:r>
      <w:proofErr w:type="spellEnd"/>
      <w:r w:rsidR="00FE6AFF">
        <w:rPr>
          <w:rFonts w:asciiTheme="minorHAnsi" w:eastAsia="Times New Roman" w:hAnsiTheme="minorHAnsi" w:cstheme="minorHAnsi"/>
          <w:kern w:val="0"/>
          <w:lang w:eastAsia="lv-LV" w:bidi="ar-SA"/>
        </w:rPr>
        <w:t xml:space="preserve"> izbūvi kuģa pakaļgalā un turpinot ar trīs </w:t>
      </w:r>
      <w:proofErr w:type="spellStart"/>
      <w:r w:rsidR="00FE6AFF">
        <w:rPr>
          <w:rFonts w:asciiTheme="minorHAnsi" w:eastAsia="Times New Roman" w:hAnsiTheme="minorHAnsi" w:cstheme="minorHAnsi"/>
          <w:kern w:val="0"/>
          <w:lang w:eastAsia="lv-LV" w:bidi="ar-SA"/>
        </w:rPr>
        <w:t>poleru</w:t>
      </w:r>
      <w:proofErr w:type="spellEnd"/>
      <w:r w:rsidR="00FE6AFF">
        <w:rPr>
          <w:rFonts w:asciiTheme="minorHAnsi" w:eastAsia="Times New Roman" w:hAnsiTheme="minorHAnsi" w:cstheme="minorHAnsi"/>
          <w:kern w:val="0"/>
          <w:lang w:eastAsia="lv-LV" w:bidi="ar-SA"/>
        </w:rPr>
        <w:t xml:space="preserve"> izbūvi kuģa priekšgalā.</w:t>
      </w:r>
    </w:p>
    <w:p w14:paraId="7C2611AE" w14:textId="77777777" w:rsidR="00055B4C" w:rsidRPr="00BA0393" w:rsidRDefault="00055B4C" w:rsidP="00055B4C">
      <w:pPr>
        <w:jc w:val="both"/>
        <w:rPr>
          <w:rFonts w:asciiTheme="minorHAnsi" w:hAnsiTheme="minorHAnsi" w:cstheme="minorHAnsi"/>
        </w:rPr>
      </w:pPr>
    </w:p>
    <w:p w14:paraId="5B81371F" w14:textId="2A8E1842" w:rsidR="00055B4C" w:rsidRPr="00BA0393" w:rsidRDefault="00055B4C" w:rsidP="00055B4C">
      <w:pPr>
        <w:jc w:val="both"/>
        <w:rPr>
          <w:rFonts w:asciiTheme="minorHAnsi" w:hAnsiTheme="minorHAnsi" w:cstheme="minorHAnsi"/>
        </w:rPr>
      </w:pPr>
      <w:r w:rsidRPr="00BA0393">
        <w:rPr>
          <w:rFonts w:asciiTheme="minorHAnsi" w:hAnsiTheme="minorHAnsi" w:cstheme="minorHAnsi"/>
        </w:rPr>
        <w:t>Vispārīgie būvdarbu organizēšanas risinājumi:</w:t>
      </w:r>
    </w:p>
    <w:p w14:paraId="2D6D6E8B" w14:textId="77777777" w:rsidR="00F759F9" w:rsidRPr="00BA0393" w:rsidRDefault="00F759F9" w:rsidP="00055B4C">
      <w:pPr>
        <w:jc w:val="both"/>
        <w:rPr>
          <w:rFonts w:asciiTheme="minorHAnsi" w:hAnsiTheme="minorHAnsi" w:cstheme="minorHAnsi"/>
        </w:rPr>
      </w:pPr>
    </w:p>
    <w:p w14:paraId="072C844B" w14:textId="292011E4" w:rsidR="00055B4C" w:rsidRPr="00BA0393" w:rsidRDefault="00055B4C" w:rsidP="009E7B6F">
      <w:pPr>
        <w:pStyle w:val="ListParagraph"/>
        <w:numPr>
          <w:ilvl w:val="0"/>
          <w:numId w:val="27"/>
        </w:numPr>
        <w:jc w:val="both"/>
        <w:rPr>
          <w:rFonts w:asciiTheme="minorHAnsi" w:hAnsiTheme="minorHAnsi" w:cstheme="minorHAnsi"/>
        </w:rPr>
      </w:pPr>
      <w:r w:rsidRPr="00BA0393">
        <w:rPr>
          <w:rFonts w:asciiTheme="minorHAnsi" w:hAnsiTheme="minorHAnsi" w:cstheme="minorHAnsi"/>
        </w:rPr>
        <w:t>būvlaukumu ierīko</w:t>
      </w:r>
      <w:r w:rsidR="00DD0F06" w:rsidRPr="00BA0393">
        <w:rPr>
          <w:rFonts w:asciiTheme="minorHAnsi" w:hAnsiTheme="minorHAnsi" w:cstheme="minorHAnsi"/>
        </w:rPr>
        <w:t xml:space="preserve"> </w:t>
      </w:r>
      <w:r w:rsidR="009E7B6F" w:rsidRPr="00BA0393">
        <w:rPr>
          <w:rFonts w:asciiTheme="minorHAnsi" w:hAnsiTheme="minorHAnsi" w:cstheme="minorHAnsi"/>
        </w:rPr>
        <w:t>atbilstoši rasējumam</w:t>
      </w:r>
      <w:r w:rsidR="00022F45" w:rsidRPr="00BA0393">
        <w:rPr>
          <w:rFonts w:asciiTheme="minorHAnsi" w:hAnsiTheme="minorHAnsi" w:cstheme="minorHAnsi"/>
        </w:rPr>
        <w:t xml:space="preserve"> </w:t>
      </w:r>
      <w:r w:rsidR="00022F45" w:rsidRPr="00066403">
        <w:rPr>
          <w:rFonts w:asciiTheme="minorHAnsi" w:hAnsiTheme="minorHAnsi" w:cstheme="minorHAnsi"/>
        </w:rPr>
        <w:t>DOP-2</w:t>
      </w:r>
      <w:r w:rsidR="00022F45" w:rsidRPr="00BA0393">
        <w:rPr>
          <w:rFonts w:asciiTheme="minorHAnsi" w:hAnsiTheme="minorHAnsi" w:cstheme="minorHAnsi"/>
        </w:rPr>
        <w:t>;</w:t>
      </w:r>
    </w:p>
    <w:p w14:paraId="556889AF" w14:textId="5B298345" w:rsidR="00055B4C" w:rsidRDefault="00055B4C" w:rsidP="009E7B6F">
      <w:pPr>
        <w:pStyle w:val="ListParagraph"/>
        <w:numPr>
          <w:ilvl w:val="0"/>
          <w:numId w:val="27"/>
        </w:numPr>
        <w:jc w:val="both"/>
        <w:rPr>
          <w:rFonts w:asciiTheme="minorHAnsi" w:hAnsiTheme="minorHAnsi" w:cstheme="minorHAnsi"/>
        </w:rPr>
      </w:pPr>
      <w:r w:rsidRPr="00066403">
        <w:rPr>
          <w:rFonts w:asciiTheme="minorHAnsi" w:hAnsiTheme="minorHAnsi" w:cstheme="minorHAnsi"/>
        </w:rPr>
        <w:t>personāla darbu paredzēts organizēt vienā (vai divās) maiņās, izmantojot tikai diennakts gaišo laiku.</w:t>
      </w:r>
    </w:p>
    <w:p w14:paraId="629DD4DE" w14:textId="465E8303" w:rsidR="0086094D" w:rsidRDefault="0086094D" w:rsidP="009E7B6F">
      <w:pPr>
        <w:pStyle w:val="ListParagraph"/>
        <w:numPr>
          <w:ilvl w:val="0"/>
          <w:numId w:val="27"/>
        </w:numPr>
        <w:jc w:val="both"/>
        <w:rPr>
          <w:rFonts w:asciiTheme="minorHAnsi" w:hAnsiTheme="minorHAnsi" w:cstheme="minorHAnsi"/>
        </w:rPr>
      </w:pPr>
      <w:r>
        <w:rPr>
          <w:rFonts w:asciiTheme="minorHAnsi" w:hAnsiTheme="minorHAnsi" w:cstheme="minorHAnsi"/>
        </w:rPr>
        <w:t xml:space="preserve">Materiālu piegāde </w:t>
      </w:r>
      <w:r w:rsidRPr="0086094D">
        <w:rPr>
          <w:rFonts w:asciiTheme="minorHAnsi" w:hAnsiTheme="minorHAnsi" w:cstheme="minorHAnsi"/>
        </w:rPr>
        <w:t>līdz būvlaukumam tiek veikta ar autotransportu (c/s 25t).</w:t>
      </w:r>
      <w:r>
        <w:rPr>
          <w:rFonts w:asciiTheme="minorHAnsi" w:hAnsiTheme="minorHAnsi" w:cstheme="minorHAnsi"/>
        </w:rPr>
        <w:t xml:space="preserve"> Autotransporta kustība paredzēta</w:t>
      </w:r>
      <w:ins w:id="9" w:author="User" w:date="2023-02-03T11:29:00Z">
        <w:r w:rsidR="00315405">
          <w:rPr>
            <w:rFonts w:asciiTheme="minorHAnsi" w:hAnsiTheme="minorHAnsi" w:cstheme="minorHAnsi"/>
          </w:rPr>
          <w:t xml:space="preserve"> pa</w:t>
        </w:r>
      </w:ins>
      <w:r>
        <w:rPr>
          <w:rFonts w:asciiTheme="minorHAnsi" w:hAnsiTheme="minorHAnsi" w:cstheme="minorHAnsi"/>
        </w:rPr>
        <w:t xml:space="preserve"> Ventspils brīvostas teritoriju.</w:t>
      </w:r>
      <w:r w:rsidRPr="0086094D">
        <w:rPr>
          <w:rFonts w:cs="Times New Roman"/>
        </w:rPr>
        <w:t xml:space="preserve"> </w:t>
      </w:r>
      <w:r>
        <w:rPr>
          <w:rFonts w:asciiTheme="minorHAnsi" w:hAnsiTheme="minorHAnsi" w:cstheme="minorHAnsi"/>
        </w:rPr>
        <w:t>B</w:t>
      </w:r>
      <w:r w:rsidRPr="0086094D">
        <w:rPr>
          <w:rFonts w:asciiTheme="minorHAnsi" w:hAnsiTheme="minorHAnsi" w:cstheme="minorHAnsi"/>
        </w:rPr>
        <w:t xml:space="preserve">ūvmateriālu un tehnikas, kā arī speciālās tehnikas novietošanai iespējams izmantot piestātni </w:t>
      </w:r>
      <w:r>
        <w:rPr>
          <w:rFonts w:asciiTheme="minorHAnsi" w:hAnsiTheme="minorHAnsi" w:cstheme="minorHAnsi"/>
        </w:rPr>
        <w:t>Nr.16</w:t>
      </w:r>
      <w:r w:rsidRPr="0086094D">
        <w:rPr>
          <w:rFonts w:asciiTheme="minorHAnsi" w:hAnsiTheme="minorHAnsi" w:cstheme="minorHAnsi"/>
        </w:rPr>
        <w:t>, to iepriekš saskaņojot ar SIA “</w:t>
      </w:r>
      <w:proofErr w:type="spellStart"/>
      <w:r>
        <w:rPr>
          <w:rFonts w:asciiTheme="minorHAnsi" w:hAnsiTheme="minorHAnsi" w:cstheme="minorHAnsi"/>
        </w:rPr>
        <w:t>Noord</w:t>
      </w:r>
      <w:proofErr w:type="spellEnd"/>
      <w:r>
        <w:rPr>
          <w:rFonts w:asciiTheme="minorHAnsi" w:hAnsiTheme="minorHAnsi" w:cstheme="minorHAnsi"/>
        </w:rPr>
        <w:t xml:space="preserve"> </w:t>
      </w:r>
      <w:proofErr w:type="spellStart"/>
      <w:r>
        <w:rPr>
          <w:rFonts w:asciiTheme="minorHAnsi" w:hAnsiTheme="minorHAnsi" w:cstheme="minorHAnsi"/>
        </w:rPr>
        <w:t>Natie</w:t>
      </w:r>
      <w:proofErr w:type="spellEnd"/>
      <w:r>
        <w:rPr>
          <w:rFonts w:asciiTheme="minorHAnsi" w:hAnsiTheme="minorHAnsi" w:cstheme="minorHAnsi"/>
        </w:rPr>
        <w:t xml:space="preserve"> Ventspils </w:t>
      </w:r>
      <w:proofErr w:type="spellStart"/>
      <w:r>
        <w:rPr>
          <w:rFonts w:asciiTheme="minorHAnsi" w:hAnsiTheme="minorHAnsi" w:cstheme="minorHAnsi"/>
        </w:rPr>
        <w:t>terminal</w:t>
      </w:r>
      <w:proofErr w:type="spellEnd"/>
      <w:r w:rsidRPr="0086094D">
        <w:rPr>
          <w:rFonts w:asciiTheme="minorHAnsi" w:hAnsiTheme="minorHAnsi" w:cstheme="minorHAnsi"/>
        </w:rPr>
        <w:t xml:space="preserve">” un </w:t>
      </w:r>
      <w:r w:rsidR="00AB4E70" w:rsidRPr="00AB4E70">
        <w:rPr>
          <w:rFonts w:asciiTheme="minorHAnsi" w:hAnsiTheme="minorHAnsi" w:cstheme="minorHAnsi"/>
        </w:rPr>
        <w:t>SIA "</w:t>
      </w:r>
      <w:proofErr w:type="spellStart"/>
      <w:r w:rsidR="00AB4E70" w:rsidRPr="00AB4E70">
        <w:rPr>
          <w:rFonts w:asciiTheme="minorHAnsi" w:hAnsiTheme="minorHAnsi" w:cstheme="minorHAnsi"/>
        </w:rPr>
        <w:t>Stena</w:t>
      </w:r>
      <w:proofErr w:type="spellEnd"/>
      <w:r w:rsidR="00AB4E70" w:rsidRPr="00AB4E70">
        <w:rPr>
          <w:rFonts w:asciiTheme="minorHAnsi" w:hAnsiTheme="minorHAnsi" w:cstheme="minorHAnsi"/>
        </w:rPr>
        <w:t xml:space="preserve"> Line"</w:t>
      </w:r>
    </w:p>
    <w:p w14:paraId="3B4F8827" w14:textId="3F789048" w:rsidR="0086094D" w:rsidRPr="00066403" w:rsidRDefault="0086094D" w:rsidP="0086094D">
      <w:pPr>
        <w:pStyle w:val="ListParagraph"/>
        <w:numPr>
          <w:ilvl w:val="0"/>
          <w:numId w:val="27"/>
        </w:numPr>
        <w:jc w:val="both"/>
        <w:rPr>
          <w:rFonts w:asciiTheme="minorHAnsi" w:hAnsiTheme="minorHAnsi" w:cstheme="minorHAnsi"/>
        </w:rPr>
      </w:pPr>
      <w:r w:rsidRPr="0086094D">
        <w:rPr>
          <w:rFonts w:asciiTheme="minorHAnsi" w:hAnsiTheme="minorHAnsi" w:cstheme="minorHAnsi"/>
        </w:rPr>
        <w:t>galvenajam būvuzņēmējam sava darbība operatīvi jāsaskaņo un jākoordinē ar SIA “</w:t>
      </w:r>
      <w:proofErr w:type="spellStart"/>
      <w:r>
        <w:rPr>
          <w:rFonts w:asciiTheme="minorHAnsi" w:hAnsiTheme="minorHAnsi" w:cstheme="minorHAnsi"/>
        </w:rPr>
        <w:t>Noord</w:t>
      </w:r>
      <w:proofErr w:type="spellEnd"/>
      <w:r>
        <w:rPr>
          <w:rFonts w:asciiTheme="minorHAnsi" w:hAnsiTheme="minorHAnsi" w:cstheme="minorHAnsi"/>
        </w:rPr>
        <w:t xml:space="preserve"> </w:t>
      </w:r>
      <w:proofErr w:type="spellStart"/>
      <w:r>
        <w:rPr>
          <w:rFonts w:asciiTheme="minorHAnsi" w:hAnsiTheme="minorHAnsi" w:cstheme="minorHAnsi"/>
        </w:rPr>
        <w:t>Natie</w:t>
      </w:r>
      <w:proofErr w:type="spellEnd"/>
      <w:r>
        <w:rPr>
          <w:rFonts w:asciiTheme="minorHAnsi" w:hAnsiTheme="minorHAnsi" w:cstheme="minorHAnsi"/>
        </w:rPr>
        <w:t xml:space="preserve"> Ventspils </w:t>
      </w:r>
      <w:proofErr w:type="spellStart"/>
      <w:r>
        <w:rPr>
          <w:rFonts w:asciiTheme="minorHAnsi" w:hAnsiTheme="minorHAnsi" w:cstheme="minorHAnsi"/>
        </w:rPr>
        <w:t>terminal</w:t>
      </w:r>
      <w:proofErr w:type="spellEnd"/>
      <w:r w:rsidRPr="0086094D">
        <w:rPr>
          <w:rFonts w:asciiTheme="minorHAnsi" w:hAnsiTheme="minorHAnsi" w:cstheme="minorHAnsi"/>
        </w:rPr>
        <w:t xml:space="preserve">” un </w:t>
      </w:r>
      <w:r w:rsidR="00AB4E70" w:rsidRPr="00AB4E70">
        <w:rPr>
          <w:rFonts w:asciiTheme="minorHAnsi" w:hAnsiTheme="minorHAnsi" w:cstheme="minorHAnsi"/>
        </w:rPr>
        <w:t>SIA "</w:t>
      </w:r>
      <w:proofErr w:type="spellStart"/>
      <w:r w:rsidR="00AB4E70" w:rsidRPr="00AB4E70">
        <w:rPr>
          <w:rFonts w:asciiTheme="minorHAnsi" w:hAnsiTheme="minorHAnsi" w:cstheme="minorHAnsi"/>
        </w:rPr>
        <w:t>Stena</w:t>
      </w:r>
      <w:proofErr w:type="spellEnd"/>
      <w:r w:rsidR="00AB4E70" w:rsidRPr="00AB4E70">
        <w:rPr>
          <w:rFonts w:asciiTheme="minorHAnsi" w:hAnsiTheme="minorHAnsi" w:cstheme="minorHAnsi"/>
        </w:rPr>
        <w:t xml:space="preserve"> Line"</w:t>
      </w:r>
      <w:r w:rsidRPr="0086094D">
        <w:rPr>
          <w:rFonts w:asciiTheme="minorHAnsi" w:hAnsiTheme="minorHAnsi" w:cstheme="minorHAnsi"/>
        </w:rPr>
        <w:t>, ostas kapteiņa dienestu un citu ekspluatējošo organizāciju darba režīmiem.</w:t>
      </w:r>
    </w:p>
    <w:p w14:paraId="7D96058C" w14:textId="77777777" w:rsidR="00F759F9" w:rsidRPr="00BA0393" w:rsidRDefault="00F759F9" w:rsidP="00F759F9">
      <w:pPr>
        <w:pStyle w:val="ListParagraph"/>
        <w:ind w:left="1080"/>
        <w:jc w:val="both"/>
        <w:rPr>
          <w:rFonts w:asciiTheme="minorHAnsi" w:hAnsiTheme="minorHAnsi" w:cstheme="minorHAnsi"/>
        </w:rPr>
      </w:pPr>
    </w:p>
    <w:p w14:paraId="07AD22C8" w14:textId="39500C66" w:rsidR="00BA57A6" w:rsidRPr="00BA0393" w:rsidRDefault="00055B4C" w:rsidP="00055B4C">
      <w:pPr>
        <w:jc w:val="both"/>
        <w:rPr>
          <w:rFonts w:asciiTheme="minorHAnsi" w:hAnsiTheme="minorHAnsi" w:cstheme="minorHAnsi"/>
        </w:rPr>
      </w:pPr>
      <w:r w:rsidRPr="00066403">
        <w:rPr>
          <w:rFonts w:asciiTheme="minorHAnsi" w:hAnsiTheme="minorHAnsi" w:cstheme="minorHAnsi"/>
        </w:rPr>
        <w:t>Būvniecība tiek iedalīta div</w:t>
      </w:r>
      <w:r w:rsidR="009C61F4" w:rsidRPr="00066403">
        <w:rPr>
          <w:rFonts w:asciiTheme="minorHAnsi" w:hAnsiTheme="minorHAnsi" w:cstheme="minorHAnsi"/>
        </w:rPr>
        <w:t>ās daļās</w:t>
      </w:r>
      <w:r w:rsidRPr="00066403">
        <w:rPr>
          <w:rFonts w:asciiTheme="minorHAnsi" w:hAnsiTheme="minorHAnsi" w:cstheme="minorHAnsi"/>
        </w:rPr>
        <w:t xml:space="preserve"> – sagatavošanas darbi un būvdarbi. Pirms sagata</w:t>
      </w:r>
      <w:r w:rsidR="00946F26" w:rsidRPr="00066403">
        <w:rPr>
          <w:rFonts w:asciiTheme="minorHAnsi" w:hAnsiTheme="minorHAnsi" w:cstheme="minorHAnsi"/>
        </w:rPr>
        <w:softHyphen/>
      </w:r>
      <w:r w:rsidRPr="00066403">
        <w:rPr>
          <w:rFonts w:asciiTheme="minorHAnsi" w:hAnsiTheme="minorHAnsi" w:cstheme="minorHAnsi"/>
        </w:rPr>
        <w:t>vošanās darbu sākuma nepieciešams veikt plānošanas un tehnoloģiskās organizēšanas darbus, atrisināt transporta un inženierkomunikāciju izmantošanas jautājumus.</w:t>
      </w:r>
    </w:p>
    <w:p w14:paraId="4EF877B3" w14:textId="2D14F548" w:rsidR="00CF5925" w:rsidRPr="00BA0393" w:rsidRDefault="00CF5925" w:rsidP="00055B4C">
      <w:pPr>
        <w:jc w:val="both"/>
        <w:rPr>
          <w:rFonts w:asciiTheme="minorHAnsi" w:hAnsiTheme="minorHAnsi" w:cstheme="minorHAnsi"/>
        </w:rPr>
      </w:pPr>
    </w:p>
    <w:p w14:paraId="18128A2C" w14:textId="738D6A55" w:rsidR="00CF5925" w:rsidRPr="00BA0393" w:rsidRDefault="00CF5925" w:rsidP="00055B4C">
      <w:pPr>
        <w:jc w:val="both"/>
        <w:rPr>
          <w:rFonts w:asciiTheme="minorHAnsi" w:hAnsiTheme="minorHAnsi" w:cstheme="minorHAnsi"/>
        </w:rPr>
      </w:pPr>
      <w:r w:rsidRPr="00BA0393">
        <w:rPr>
          <w:rFonts w:asciiTheme="minorHAnsi" w:hAnsiTheme="minorHAnsi" w:cstheme="minorHAnsi"/>
        </w:rPr>
        <w:t xml:space="preserve">Inženiertīklu būvniecība šajā projektā nav paredzēta. Objekta </w:t>
      </w:r>
      <w:proofErr w:type="spellStart"/>
      <w:r w:rsidRPr="00BA0393">
        <w:rPr>
          <w:rFonts w:asciiTheme="minorHAnsi" w:hAnsiTheme="minorHAnsi" w:cstheme="minorHAnsi"/>
        </w:rPr>
        <w:t>inženiernodrošinājumam</w:t>
      </w:r>
      <w:proofErr w:type="spellEnd"/>
      <w:r w:rsidRPr="00BA0393">
        <w:rPr>
          <w:rFonts w:asciiTheme="minorHAnsi" w:hAnsiTheme="minorHAnsi" w:cstheme="minorHAnsi"/>
        </w:rPr>
        <w:t xml:space="preserve"> tā būvniecības stadijā </w:t>
      </w:r>
      <w:proofErr w:type="spellStart"/>
      <w:r w:rsidRPr="00BA0393">
        <w:rPr>
          <w:rFonts w:asciiTheme="minorHAnsi" w:hAnsiTheme="minorHAnsi" w:cstheme="minorHAnsi"/>
        </w:rPr>
        <w:t>izmanotot</w:t>
      </w:r>
      <w:proofErr w:type="spellEnd"/>
      <w:r w:rsidRPr="00BA0393">
        <w:rPr>
          <w:rFonts w:asciiTheme="minorHAnsi" w:hAnsiTheme="minorHAnsi" w:cstheme="minorHAnsi"/>
        </w:rPr>
        <w:t xml:space="preserve"> </w:t>
      </w:r>
      <w:r w:rsidR="00D535C6">
        <w:rPr>
          <w:rFonts w:asciiTheme="minorHAnsi" w:hAnsiTheme="minorHAnsi" w:cstheme="minorHAnsi"/>
        </w:rPr>
        <w:t xml:space="preserve">piestātnes Nr.16 komunikāciju </w:t>
      </w:r>
      <w:proofErr w:type="spellStart"/>
      <w:r w:rsidR="00D535C6">
        <w:rPr>
          <w:rFonts w:asciiTheme="minorHAnsi" w:hAnsiTheme="minorHAnsi" w:cstheme="minorHAnsi"/>
        </w:rPr>
        <w:t>pieslēguma</w:t>
      </w:r>
      <w:proofErr w:type="spellEnd"/>
      <w:r w:rsidR="00D535C6">
        <w:rPr>
          <w:rFonts w:asciiTheme="minorHAnsi" w:hAnsiTheme="minorHAnsi" w:cstheme="minorHAnsi"/>
        </w:rPr>
        <w:t xml:space="preserve"> vietas.</w:t>
      </w:r>
    </w:p>
    <w:p w14:paraId="2DC476BB" w14:textId="77777777" w:rsidR="00BA2A47" w:rsidRPr="00BA0393" w:rsidRDefault="00BA2A47" w:rsidP="00055B4C">
      <w:pPr>
        <w:jc w:val="both"/>
        <w:rPr>
          <w:rFonts w:asciiTheme="minorHAnsi" w:hAnsiTheme="minorHAnsi" w:cstheme="minorHAnsi"/>
        </w:rPr>
      </w:pPr>
    </w:p>
    <w:p w14:paraId="026D9349" w14:textId="77777777" w:rsidR="00055B4C" w:rsidRPr="00BA0393" w:rsidRDefault="002B2D30" w:rsidP="00055B4C">
      <w:pPr>
        <w:jc w:val="both"/>
        <w:rPr>
          <w:rFonts w:asciiTheme="minorHAnsi" w:hAnsiTheme="minorHAnsi" w:cstheme="minorHAnsi"/>
        </w:rPr>
      </w:pPr>
      <w:r w:rsidRPr="00BA0393">
        <w:rPr>
          <w:rFonts w:asciiTheme="minorHAnsi" w:hAnsiTheme="minorHAnsi" w:cstheme="minorHAnsi"/>
          <w:b/>
        </w:rPr>
        <w:t>2</w:t>
      </w:r>
      <w:r w:rsidR="00055B4C" w:rsidRPr="00BA0393">
        <w:rPr>
          <w:rFonts w:asciiTheme="minorHAnsi" w:hAnsiTheme="minorHAnsi" w:cstheme="minorHAnsi"/>
          <w:b/>
        </w:rPr>
        <w:t>.3. Būvniecības sagatavošanas darbi.</w:t>
      </w:r>
    </w:p>
    <w:p w14:paraId="40B80407" w14:textId="77777777" w:rsidR="00055B4C" w:rsidRPr="00BA0393" w:rsidRDefault="00055B4C" w:rsidP="00055B4C">
      <w:pPr>
        <w:jc w:val="both"/>
        <w:rPr>
          <w:rFonts w:asciiTheme="minorHAnsi" w:hAnsiTheme="minorHAnsi" w:cstheme="minorHAnsi"/>
        </w:rPr>
      </w:pPr>
    </w:p>
    <w:p w14:paraId="6E7F5656" w14:textId="77777777" w:rsidR="00055B4C" w:rsidRPr="00BA0393" w:rsidRDefault="00055B4C" w:rsidP="00055B4C">
      <w:pPr>
        <w:jc w:val="both"/>
        <w:rPr>
          <w:rFonts w:asciiTheme="minorHAnsi" w:hAnsiTheme="minorHAnsi" w:cstheme="minorHAnsi"/>
        </w:rPr>
      </w:pPr>
      <w:r w:rsidRPr="00066403">
        <w:rPr>
          <w:rFonts w:asciiTheme="minorHAnsi" w:hAnsiTheme="minorHAnsi" w:cstheme="minorHAnsi"/>
        </w:rPr>
        <w:t>Pirms būvniecības sagatavošanas darbu uzsākšanas veikt visus nepieciešamos saskaņoša</w:t>
      </w:r>
      <w:r w:rsidR="00EC0553" w:rsidRPr="00066403">
        <w:rPr>
          <w:rFonts w:asciiTheme="minorHAnsi" w:hAnsiTheme="minorHAnsi" w:cstheme="minorHAnsi"/>
        </w:rPr>
        <w:softHyphen/>
      </w:r>
      <w:r w:rsidRPr="00066403">
        <w:rPr>
          <w:rFonts w:asciiTheme="minorHAnsi" w:hAnsiTheme="minorHAnsi" w:cstheme="minorHAnsi"/>
        </w:rPr>
        <w:t>nas darbus.</w:t>
      </w:r>
    </w:p>
    <w:p w14:paraId="26201143" w14:textId="77777777" w:rsidR="00055B4C" w:rsidRPr="00BA0393" w:rsidRDefault="00055B4C" w:rsidP="00055B4C">
      <w:pPr>
        <w:jc w:val="both"/>
        <w:rPr>
          <w:rFonts w:asciiTheme="minorHAnsi" w:hAnsiTheme="minorHAnsi" w:cstheme="minorHAnsi"/>
        </w:rPr>
      </w:pPr>
    </w:p>
    <w:p w14:paraId="37430019" w14:textId="77777777" w:rsidR="00055B4C" w:rsidRPr="00BA0393" w:rsidRDefault="00055B4C" w:rsidP="00EE4918">
      <w:pPr>
        <w:jc w:val="both"/>
        <w:rPr>
          <w:rFonts w:asciiTheme="minorHAnsi" w:hAnsiTheme="minorHAnsi" w:cstheme="minorHAnsi"/>
        </w:rPr>
      </w:pPr>
      <w:r w:rsidRPr="00BA0393">
        <w:rPr>
          <w:rFonts w:asciiTheme="minorHAnsi" w:hAnsiTheme="minorHAnsi" w:cstheme="minorHAnsi"/>
        </w:rPr>
        <w:t xml:space="preserve">Uzsākot sagatavošanas darbus būvobjektā, galvenais būvuzņēmējs nozīmē atbildīgo darba aizsardzības speciālistu. Pirms būvniecības sagatavošanas darbu būvobjektā uzsākšanas būvvaldē jāiesniedz </w:t>
      </w:r>
      <w:r w:rsidR="00EE4918" w:rsidRPr="00BA0393">
        <w:rPr>
          <w:rFonts w:asciiTheme="minorHAnsi" w:hAnsiTheme="minorHAnsi" w:cstheme="minorHAnsi"/>
        </w:rPr>
        <w:t>visi</w:t>
      </w:r>
      <w:r w:rsidRPr="00BA0393">
        <w:rPr>
          <w:rFonts w:asciiTheme="minorHAnsi" w:hAnsiTheme="minorHAnsi" w:cstheme="minorHAnsi"/>
        </w:rPr>
        <w:t xml:space="preserve"> dokumenti</w:t>
      </w:r>
      <w:r w:rsidR="00EE4918" w:rsidRPr="00BA0393">
        <w:rPr>
          <w:rFonts w:asciiTheme="minorHAnsi" w:hAnsiTheme="minorHAnsi" w:cstheme="minorHAnsi"/>
        </w:rPr>
        <w:t xml:space="preserve"> a</w:t>
      </w:r>
      <w:r w:rsidR="00134E89" w:rsidRPr="00BA0393">
        <w:rPr>
          <w:rFonts w:asciiTheme="minorHAnsi" w:hAnsiTheme="minorHAnsi" w:cstheme="minorHAnsi"/>
        </w:rPr>
        <w:t>tbilstoši Būvatļaujā</w:t>
      </w:r>
      <w:r w:rsidR="00EE4918" w:rsidRPr="00BA0393">
        <w:rPr>
          <w:rFonts w:asciiTheme="minorHAnsi" w:hAnsiTheme="minorHAnsi" w:cstheme="minorHAnsi"/>
        </w:rPr>
        <w:t xml:space="preserve"> noteikt</w:t>
      </w:r>
      <w:r w:rsidR="005C74D6" w:rsidRPr="00BA0393">
        <w:rPr>
          <w:rFonts w:asciiTheme="minorHAnsi" w:hAnsiTheme="minorHAnsi" w:cstheme="minorHAnsi"/>
        </w:rPr>
        <w:t>ajiem</w:t>
      </w:r>
      <w:r w:rsidR="00EE4918" w:rsidRPr="00BA0393">
        <w:rPr>
          <w:rFonts w:asciiTheme="minorHAnsi" w:hAnsiTheme="minorHAnsi" w:cstheme="minorHAnsi"/>
        </w:rPr>
        <w:t>.</w:t>
      </w:r>
    </w:p>
    <w:p w14:paraId="206780DF" w14:textId="77777777" w:rsidR="00055B4C" w:rsidRPr="00BA0393" w:rsidRDefault="00055B4C" w:rsidP="00055B4C">
      <w:pPr>
        <w:jc w:val="both"/>
        <w:rPr>
          <w:rFonts w:asciiTheme="minorHAnsi" w:hAnsiTheme="minorHAnsi" w:cstheme="minorHAnsi"/>
        </w:rPr>
      </w:pPr>
    </w:p>
    <w:p w14:paraId="3DC7B0EC" w14:textId="3AEE3E60" w:rsidR="00055B4C" w:rsidRPr="00BA0393" w:rsidRDefault="00055B4C" w:rsidP="00055B4C">
      <w:pPr>
        <w:jc w:val="both"/>
        <w:rPr>
          <w:rFonts w:asciiTheme="minorHAnsi" w:hAnsiTheme="minorHAnsi" w:cstheme="minorHAnsi"/>
        </w:rPr>
      </w:pPr>
      <w:r w:rsidRPr="00BA0393">
        <w:rPr>
          <w:rFonts w:asciiTheme="minorHAnsi" w:hAnsiTheme="minorHAnsi" w:cstheme="minorHAnsi"/>
        </w:rPr>
        <w:lastRenderedPageBreak/>
        <w:t>Pirms būvdarbi vēl nav uzsākti, galvenais būvuzņēmējs veic visus teritorijas aizsardzības darbus pret nelabvēlīgām dabas parādībām, kā arī esošās apbūves apstākļos iezīmē un norobežo bīstamās zonas, nodrošina transportam un gājējiem drošu pārvietošanos un pieeju esošajām būvēm un infrastruktūras objektiem</w:t>
      </w:r>
      <w:r w:rsidR="002B2D30" w:rsidRPr="00BA0393">
        <w:rPr>
          <w:rFonts w:asciiTheme="minorHAnsi" w:hAnsiTheme="minorHAnsi" w:cstheme="minorHAnsi"/>
        </w:rPr>
        <w:t>.</w:t>
      </w:r>
    </w:p>
    <w:p w14:paraId="30DB1345" w14:textId="77777777" w:rsidR="00055B4C" w:rsidRPr="00BA0393" w:rsidRDefault="00055B4C" w:rsidP="00055B4C">
      <w:pPr>
        <w:jc w:val="both"/>
        <w:rPr>
          <w:rFonts w:asciiTheme="minorHAnsi" w:hAnsiTheme="minorHAnsi" w:cstheme="minorHAnsi"/>
        </w:rPr>
      </w:pPr>
    </w:p>
    <w:p w14:paraId="5F7F071F" w14:textId="501EC025" w:rsidR="00716C44" w:rsidRPr="00BA0393" w:rsidRDefault="00055B4C" w:rsidP="00055B4C">
      <w:pPr>
        <w:jc w:val="both"/>
        <w:rPr>
          <w:rFonts w:asciiTheme="minorHAnsi" w:hAnsiTheme="minorHAnsi" w:cstheme="minorHAnsi"/>
        </w:rPr>
      </w:pPr>
      <w:r w:rsidRPr="00BA0393">
        <w:rPr>
          <w:rFonts w:asciiTheme="minorHAnsi" w:hAnsiTheme="minorHAnsi" w:cstheme="minorHAnsi"/>
        </w:rPr>
        <w:t>Būvniecības sagatavošanas darbu laikā nepieciešams veikt šādus pasākumus:</w:t>
      </w:r>
    </w:p>
    <w:p w14:paraId="3D82B07F" w14:textId="77777777" w:rsidR="009E7B6F" w:rsidRPr="00BA0393" w:rsidRDefault="009E7B6F" w:rsidP="00055B4C">
      <w:pPr>
        <w:jc w:val="both"/>
        <w:rPr>
          <w:rFonts w:asciiTheme="minorHAnsi" w:hAnsiTheme="minorHAnsi" w:cstheme="minorHAnsi"/>
        </w:rPr>
      </w:pPr>
    </w:p>
    <w:p w14:paraId="27410DED" w14:textId="77777777" w:rsidR="00055B4C" w:rsidRPr="005E289F" w:rsidRDefault="00055B4C" w:rsidP="009E7B6F">
      <w:pPr>
        <w:pStyle w:val="ListParagraph"/>
        <w:numPr>
          <w:ilvl w:val="0"/>
          <w:numId w:val="28"/>
        </w:numPr>
        <w:rPr>
          <w:rFonts w:asciiTheme="minorHAnsi" w:hAnsiTheme="minorHAnsi" w:cstheme="minorHAnsi"/>
        </w:rPr>
      </w:pPr>
      <w:r w:rsidRPr="005E289F">
        <w:rPr>
          <w:rFonts w:asciiTheme="minorHAnsi" w:hAnsiTheme="minorHAnsi" w:cstheme="minorHAnsi"/>
        </w:rPr>
        <w:t>būvdarbu vadītāja un strādnieku sadzīves telpu ierīkošanu;</w:t>
      </w:r>
    </w:p>
    <w:p w14:paraId="05BFF287" w14:textId="77777777" w:rsidR="00716C44" w:rsidRPr="005E289F" w:rsidRDefault="00716C44" w:rsidP="009E7B6F">
      <w:pPr>
        <w:pStyle w:val="ListParagraph"/>
        <w:numPr>
          <w:ilvl w:val="0"/>
          <w:numId w:val="28"/>
        </w:numPr>
        <w:rPr>
          <w:rFonts w:asciiTheme="minorHAnsi" w:hAnsiTheme="minorHAnsi" w:cstheme="minorHAnsi"/>
        </w:rPr>
      </w:pPr>
      <w:r w:rsidRPr="005E289F">
        <w:rPr>
          <w:rFonts w:asciiTheme="minorHAnsi" w:hAnsiTheme="minorHAnsi" w:cstheme="minorHAnsi"/>
        </w:rPr>
        <w:t>būvtāfeļu uzstādīšanu;</w:t>
      </w:r>
    </w:p>
    <w:p w14:paraId="2FC7C5B7" w14:textId="77777777" w:rsidR="00716C44" w:rsidRPr="005E289F" w:rsidRDefault="00716C44" w:rsidP="009E7B6F">
      <w:pPr>
        <w:pStyle w:val="ListParagraph"/>
        <w:numPr>
          <w:ilvl w:val="0"/>
          <w:numId w:val="28"/>
        </w:numPr>
        <w:rPr>
          <w:rFonts w:asciiTheme="minorHAnsi" w:hAnsiTheme="minorHAnsi" w:cstheme="minorHAnsi"/>
        </w:rPr>
      </w:pPr>
      <w:r w:rsidRPr="005E289F">
        <w:rPr>
          <w:rFonts w:asciiTheme="minorHAnsi" w:hAnsiTheme="minorHAnsi" w:cstheme="minorHAnsi"/>
        </w:rPr>
        <w:t>ugunsdzēsības stenda uzstādīšanu;</w:t>
      </w:r>
    </w:p>
    <w:p w14:paraId="1DF8B874" w14:textId="77777777" w:rsidR="00055B4C" w:rsidRPr="005E289F" w:rsidRDefault="00055B4C" w:rsidP="009E7B6F">
      <w:pPr>
        <w:pStyle w:val="ListParagraph"/>
        <w:numPr>
          <w:ilvl w:val="0"/>
          <w:numId w:val="28"/>
        </w:numPr>
        <w:rPr>
          <w:rFonts w:asciiTheme="minorHAnsi" w:hAnsiTheme="minorHAnsi" w:cstheme="minorHAnsi"/>
        </w:rPr>
      </w:pPr>
      <w:r w:rsidRPr="005E289F">
        <w:rPr>
          <w:rFonts w:asciiTheme="minorHAnsi" w:hAnsiTheme="minorHAnsi" w:cstheme="minorHAnsi"/>
        </w:rPr>
        <w:t>pārvietojam</w:t>
      </w:r>
      <w:r w:rsidR="00716C44" w:rsidRPr="005E289F">
        <w:rPr>
          <w:rFonts w:asciiTheme="minorHAnsi" w:hAnsiTheme="minorHAnsi" w:cstheme="minorHAnsi"/>
        </w:rPr>
        <w:t>o</w:t>
      </w:r>
      <w:r w:rsidRPr="005E289F">
        <w:rPr>
          <w:rFonts w:asciiTheme="minorHAnsi" w:hAnsiTheme="minorHAnsi" w:cstheme="minorHAnsi"/>
        </w:rPr>
        <w:t xml:space="preserve"> tuale</w:t>
      </w:r>
      <w:r w:rsidR="00716C44" w:rsidRPr="005E289F">
        <w:rPr>
          <w:rFonts w:asciiTheme="minorHAnsi" w:hAnsiTheme="minorHAnsi" w:cstheme="minorHAnsi"/>
        </w:rPr>
        <w:t>šu</w:t>
      </w:r>
      <w:r w:rsidRPr="005E289F">
        <w:rPr>
          <w:rFonts w:asciiTheme="minorHAnsi" w:hAnsiTheme="minorHAnsi" w:cstheme="minorHAnsi"/>
        </w:rPr>
        <w:t xml:space="preserve"> uzstādīšanu;</w:t>
      </w:r>
    </w:p>
    <w:p w14:paraId="5C08BB4D" w14:textId="4EDADA69" w:rsidR="00055B4C" w:rsidRPr="005E289F" w:rsidRDefault="00055B4C" w:rsidP="009E7B6F">
      <w:pPr>
        <w:pStyle w:val="ListParagraph"/>
        <w:numPr>
          <w:ilvl w:val="0"/>
          <w:numId w:val="28"/>
        </w:numPr>
        <w:rPr>
          <w:rFonts w:asciiTheme="minorHAnsi" w:hAnsiTheme="minorHAnsi" w:cstheme="minorHAnsi"/>
        </w:rPr>
      </w:pPr>
      <w:r w:rsidRPr="005E289F">
        <w:rPr>
          <w:rFonts w:asciiTheme="minorHAnsi" w:hAnsiTheme="minorHAnsi" w:cstheme="minorHAnsi"/>
        </w:rPr>
        <w:t>nepieciešam</w:t>
      </w:r>
      <w:r w:rsidR="00627FD7" w:rsidRPr="005E289F">
        <w:rPr>
          <w:rFonts w:asciiTheme="minorHAnsi" w:hAnsiTheme="minorHAnsi" w:cstheme="minorHAnsi"/>
        </w:rPr>
        <w:t xml:space="preserve">o </w:t>
      </w:r>
      <w:r w:rsidRPr="005E289F">
        <w:rPr>
          <w:rFonts w:asciiTheme="minorHAnsi" w:hAnsiTheme="minorHAnsi" w:cstheme="minorHAnsi"/>
        </w:rPr>
        <w:t>būvmateriālu nokraušanas</w:t>
      </w:r>
      <w:r w:rsidR="00162D2A" w:rsidRPr="005E289F">
        <w:rPr>
          <w:rFonts w:asciiTheme="minorHAnsi" w:hAnsiTheme="minorHAnsi" w:cstheme="minorHAnsi"/>
        </w:rPr>
        <w:t>,</w:t>
      </w:r>
      <w:r w:rsidRPr="005E289F">
        <w:rPr>
          <w:rFonts w:asciiTheme="minorHAnsi" w:hAnsiTheme="minorHAnsi" w:cstheme="minorHAnsi"/>
        </w:rPr>
        <w:t xml:space="preserve"> laukuma ierīkošanu;</w:t>
      </w:r>
    </w:p>
    <w:p w14:paraId="4F837A9E" w14:textId="77777777" w:rsidR="00055B4C" w:rsidRPr="005E289F" w:rsidRDefault="00055B4C" w:rsidP="009E7B6F">
      <w:pPr>
        <w:pStyle w:val="ListParagraph"/>
        <w:numPr>
          <w:ilvl w:val="0"/>
          <w:numId w:val="28"/>
        </w:numPr>
        <w:rPr>
          <w:rFonts w:asciiTheme="minorHAnsi" w:hAnsiTheme="minorHAnsi" w:cstheme="minorHAnsi"/>
        </w:rPr>
      </w:pPr>
      <w:r w:rsidRPr="005E289F">
        <w:rPr>
          <w:rFonts w:asciiTheme="minorHAnsi" w:hAnsiTheme="minorHAnsi" w:cstheme="minorHAnsi"/>
        </w:rPr>
        <w:t>būvgružu konteineru novietnes ierīkošanu;</w:t>
      </w:r>
    </w:p>
    <w:p w14:paraId="68476F9D" w14:textId="0C7E1CA9" w:rsidR="00970CB5" w:rsidRPr="005E289F" w:rsidRDefault="00970CB5" w:rsidP="009E7B6F">
      <w:pPr>
        <w:pStyle w:val="ListParagraph"/>
        <w:numPr>
          <w:ilvl w:val="0"/>
          <w:numId w:val="28"/>
        </w:numPr>
        <w:rPr>
          <w:rFonts w:asciiTheme="minorHAnsi" w:hAnsiTheme="minorHAnsi" w:cstheme="minorHAnsi"/>
        </w:rPr>
      </w:pPr>
      <w:r w:rsidRPr="005E289F">
        <w:rPr>
          <w:rFonts w:asciiTheme="minorHAnsi" w:hAnsiTheme="minorHAnsi" w:cstheme="minorHAnsi"/>
        </w:rPr>
        <w:t>pagaidu apgaismojuma stabu uzstādīšanu;</w:t>
      </w:r>
    </w:p>
    <w:p w14:paraId="5D1E49B9" w14:textId="5F16B558" w:rsidR="00836F52" w:rsidRPr="005E289F" w:rsidRDefault="00836F52" w:rsidP="009E7B6F">
      <w:pPr>
        <w:pStyle w:val="ListParagraph"/>
        <w:numPr>
          <w:ilvl w:val="0"/>
          <w:numId w:val="28"/>
        </w:numPr>
        <w:rPr>
          <w:rFonts w:asciiTheme="minorHAnsi" w:hAnsiTheme="minorHAnsi" w:cstheme="minorHAnsi"/>
        </w:rPr>
      </w:pPr>
      <w:r w:rsidRPr="005E289F">
        <w:rPr>
          <w:rFonts w:asciiTheme="minorHAnsi" w:hAnsiTheme="minorHAnsi" w:cstheme="minorHAnsi"/>
        </w:rPr>
        <w:t>glābšanas posteņu ierīkošanu.</w:t>
      </w:r>
    </w:p>
    <w:p w14:paraId="21EA37BD" w14:textId="77777777" w:rsidR="002B2D30" w:rsidRPr="00BA0393" w:rsidRDefault="002B2D30" w:rsidP="00970CB5">
      <w:pPr>
        <w:rPr>
          <w:rFonts w:asciiTheme="minorHAnsi" w:hAnsiTheme="minorHAnsi" w:cstheme="minorHAnsi"/>
        </w:rPr>
      </w:pPr>
    </w:p>
    <w:p w14:paraId="31691A9D" w14:textId="1E984586" w:rsidR="002B2D30" w:rsidRPr="00BA0393" w:rsidRDefault="002B2D30" w:rsidP="00055B4C">
      <w:pPr>
        <w:jc w:val="both"/>
        <w:rPr>
          <w:rFonts w:asciiTheme="minorHAnsi" w:hAnsiTheme="minorHAnsi" w:cstheme="minorHAnsi"/>
        </w:rPr>
      </w:pPr>
      <w:r w:rsidRPr="00BA0393">
        <w:rPr>
          <w:rFonts w:asciiTheme="minorHAnsi" w:hAnsiTheme="minorHAnsi" w:cstheme="minorHAnsi"/>
        </w:rPr>
        <w:t xml:space="preserve">Sagatavošanas darbu periodā </w:t>
      </w:r>
      <w:r w:rsidR="00836F52" w:rsidRPr="00BA0393">
        <w:rPr>
          <w:rFonts w:asciiTheme="minorHAnsi" w:hAnsiTheme="minorHAnsi" w:cstheme="minorHAnsi"/>
        </w:rPr>
        <w:t>nepieciešams veikt darbus</w:t>
      </w:r>
      <w:r w:rsidRPr="00BA0393">
        <w:rPr>
          <w:rFonts w:asciiTheme="minorHAnsi" w:hAnsiTheme="minorHAnsi" w:cstheme="minorHAnsi"/>
        </w:rPr>
        <w:t>, kuri nodrošin</w:t>
      </w:r>
      <w:r w:rsidR="000F5A2B" w:rsidRPr="00BA0393">
        <w:rPr>
          <w:rFonts w:asciiTheme="minorHAnsi" w:hAnsiTheme="minorHAnsi" w:cstheme="minorHAnsi"/>
        </w:rPr>
        <w:t>ās</w:t>
      </w:r>
      <w:r w:rsidRPr="00BA0393">
        <w:rPr>
          <w:rFonts w:asciiTheme="minorHAnsi" w:hAnsiTheme="minorHAnsi" w:cstheme="minorHAnsi"/>
        </w:rPr>
        <w:t xml:space="preserve"> būvdarbu uzsākšanu un to r</w:t>
      </w:r>
      <w:r w:rsidR="008F17E7" w:rsidRPr="00BA0393">
        <w:rPr>
          <w:rFonts w:asciiTheme="minorHAnsi" w:hAnsiTheme="minorHAnsi" w:cstheme="minorHAnsi"/>
        </w:rPr>
        <w:t>aitu</w:t>
      </w:r>
      <w:r w:rsidRPr="00BA0393">
        <w:rPr>
          <w:rFonts w:asciiTheme="minorHAnsi" w:hAnsiTheme="minorHAnsi" w:cstheme="minorHAnsi"/>
        </w:rPr>
        <w:t xml:space="preserve"> </w:t>
      </w:r>
      <w:r w:rsidR="006F4DCA" w:rsidRPr="00BA0393">
        <w:rPr>
          <w:rFonts w:asciiTheme="minorHAnsi" w:hAnsiTheme="minorHAnsi" w:cstheme="minorHAnsi"/>
        </w:rPr>
        <w:t xml:space="preserve">un drošu </w:t>
      </w:r>
      <w:r w:rsidRPr="00BA0393">
        <w:rPr>
          <w:rFonts w:asciiTheme="minorHAnsi" w:hAnsiTheme="minorHAnsi" w:cstheme="minorHAnsi"/>
        </w:rPr>
        <w:t>izpildi, tai skaitā:</w:t>
      </w:r>
    </w:p>
    <w:p w14:paraId="4A0A263F" w14:textId="77777777" w:rsidR="00836F52" w:rsidRPr="00BA0393" w:rsidRDefault="00836F52" w:rsidP="00055B4C">
      <w:pPr>
        <w:jc w:val="both"/>
        <w:rPr>
          <w:rFonts w:asciiTheme="minorHAnsi" w:hAnsiTheme="minorHAnsi" w:cstheme="minorHAnsi"/>
        </w:rPr>
      </w:pPr>
    </w:p>
    <w:p w14:paraId="282EC16B" w14:textId="77777777" w:rsidR="00055B4C" w:rsidRPr="00BA0393" w:rsidRDefault="00055B4C" w:rsidP="00836F52">
      <w:pPr>
        <w:pStyle w:val="ListParagraph"/>
        <w:numPr>
          <w:ilvl w:val="0"/>
          <w:numId w:val="29"/>
        </w:numPr>
        <w:jc w:val="both"/>
        <w:rPr>
          <w:rFonts w:asciiTheme="minorHAnsi" w:hAnsiTheme="minorHAnsi" w:cstheme="minorHAnsi"/>
        </w:rPr>
      </w:pPr>
      <w:r w:rsidRPr="00BA0393">
        <w:rPr>
          <w:rFonts w:asciiTheme="minorHAnsi" w:hAnsiTheme="minorHAnsi" w:cstheme="minorHAnsi"/>
        </w:rPr>
        <w:t>iepazīšanās ar projekta dokumentāciju;</w:t>
      </w:r>
    </w:p>
    <w:p w14:paraId="24BEEB2F" w14:textId="77777777" w:rsidR="00055B4C" w:rsidRPr="00BA0393" w:rsidRDefault="00055B4C" w:rsidP="00836F52">
      <w:pPr>
        <w:pStyle w:val="ListParagraph"/>
        <w:numPr>
          <w:ilvl w:val="0"/>
          <w:numId w:val="29"/>
        </w:numPr>
        <w:jc w:val="both"/>
        <w:rPr>
          <w:rFonts w:asciiTheme="minorHAnsi" w:hAnsiTheme="minorHAnsi" w:cstheme="minorHAnsi"/>
        </w:rPr>
      </w:pPr>
      <w:r w:rsidRPr="00BA0393">
        <w:rPr>
          <w:rFonts w:asciiTheme="minorHAnsi" w:hAnsiTheme="minorHAnsi" w:cstheme="minorHAnsi"/>
        </w:rPr>
        <w:t>līgumu noslēgšana par galveno materiālu, izstrādājumu un konstrukciju piegādi;</w:t>
      </w:r>
    </w:p>
    <w:p w14:paraId="4B511E39" w14:textId="77777777" w:rsidR="00055B4C" w:rsidRPr="00BA0393" w:rsidRDefault="00055B4C" w:rsidP="00836F52">
      <w:pPr>
        <w:pStyle w:val="ListParagraph"/>
        <w:numPr>
          <w:ilvl w:val="0"/>
          <w:numId w:val="29"/>
        </w:numPr>
        <w:jc w:val="both"/>
        <w:rPr>
          <w:rFonts w:asciiTheme="minorHAnsi" w:hAnsiTheme="minorHAnsi" w:cstheme="minorHAnsi"/>
        </w:rPr>
      </w:pPr>
      <w:r w:rsidRPr="00BA0393">
        <w:rPr>
          <w:rFonts w:asciiTheme="minorHAnsi" w:hAnsiTheme="minorHAnsi" w:cstheme="minorHAnsi"/>
        </w:rPr>
        <w:t>detalizēta iepazīšanās ar būvdarbu veikšanas apstākļiem;</w:t>
      </w:r>
    </w:p>
    <w:p w14:paraId="02015ABC" w14:textId="77777777" w:rsidR="00055B4C" w:rsidRPr="00BA0393" w:rsidRDefault="00055B4C" w:rsidP="00836F52">
      <w:pPr>
        <w:pStyle w:val="ListParagraph"/>
        <w:numPr>
          <w:ilvl w:val="0"/>
          <w:numId w:val="29"/>
        </w:numPr>
        <w:jc w:val="both"/>
        <w:rPr>
          <w:rFonts w:asciiTheme="minorHAnsi" w:hAnsiTheme="minorHAnsi" w:cstheme="minorHAnsi"/>
        </w:rPr>
      </w:pPr>
      <w:r w:rsidRPr="00BA0393">
        <w:rPr>
          <w:rFonts w:asciiTheme="minorHAnsi" w:hAnsiTheme="minorHAnsi" w:cstheme="minorHAnsi"/>
        </w:rPr>
        <w:t>darbu veikšanas projekta izstrāde, ievērojot vides un darba aizsardzības noteikumus un saskaņojumus ar nepieciešamām organizācijām;</w:t>
      </w:r>
    </w:p>
    <w:p w14:paraId="0902929A" w14:textId="77777777" w:rsidR="00055B4C" w:rsidRPr="00BA0393" w:rsidRDefault="00055B4C" w:rsidP="00836F52">
      <w:pPr>
        <w:pStyle w:val="ListParagraph"/>
        <w:numPr>
          <w:ilvl w:val="0"/>
          <w:numId w:val="29"/>
        </w:numPr>
        <w:jc w:val="both"/>
        <w:rPr>
          <w:rFonts w:asciiTheme="minorHAnsi" w:hAnsiTheme="minorHAnsi" w:cstheme="minorHAnsi"/>
        </w:rPr>
      </w:pPr>
      <w:r w:rsidRPr="00BA0393">
        <w:rPr>
          <w:rFonts w:asciiTheme="minorHAnsi" w:hAnsiTheme="minorHAnsi" w:cstheme="minorHAnsi"/>
        </w:rPr>
        <w:t>būvdarbu vadības operatīvo sakaru nodrošināšana;</w:t>
      </w:r>
    </w:p>
    <w:p w14:paraId="42BEC92E" w14:textId="6A131567" w:rsidR="00055B4C" w:rsidRPr="00BA0393" w:rsidRDefault="00055B4C" w:rsidP="00836F52">
      <w:pPr>
        <w:pStyle w:val="ListParagraph"/>
        <w:numPr>
          <w:ilvl w:val="0"/>
          <w:numId w:val="29"/>
        </w:numPr>
        <w:jc w:val="both"/>
        <w:rPr>
          <w:rFonts w:asciiTheme="minorHAnsi" w:hAnsiTheme="minorHAnsi" w:cstheme="minorHAnsi"/>
        </w:rPr>
      </w:pPr>
      <w:r w:rsidRPr="00BA0393">
        <w:rPr>
          <w:rFonts w:asciiTheme="minorHAnsi" w:hAnsiTheme="minorHAnsi" w:cstheme="minorHAnsi"/>
        </w:rPr>
        <w:t>būvmašīnu un tehnoloģiskā aprīkojuma mobilizācija.</w:t>
      </w:r>
    </w:p>
    <w:p w14:paraId="3966BCF6" w14:textId="77777777" w:rsidR="006225C0" w:rsidRPr="00BA0393" w:rsidRDefault="006225C0" w:rsidP="00804C79">
      <w:pPr>
        <w:jc w:val="both"/>
        <w:rPr>
          <w:rFonts w:asciiTheme="minorHAnsi" w:hAnsiTheme="minorHAnsi" w:cstheme="minorHAnsi"/>
        </w:rPr>
      </w:pPr>
    </w:p>
    <w:p w14:paraId="1B0852FC" w14:textId="77777777" w:rsidR="00804C79" w:rsidRPr="00BA0393" w:rsidRDefault="005104FD" w:rsidP="00804C79">
      <w:pPr>
        <w:jc w:val="both"/>
        <w:rPr>
          <w:rFonts w:asciiTheme="minorHAnsi" w:hAnsiTheme="minorHAnsi" w:cstheme="minorHAnsi"/>
        </w:rPr>
      </w:pPr>
      <w:r w:rsidRPr="00BA0393">
        <w:rPr>
          <w:rFonts w:asciiTheme="minorHAnsi" w:hAnsiTheme="minorHAnsi" w:cstheme="minorHAnsi"/>
          <w:b/>
        </w:rPr>
        <w:t>2</w:t>
      </w:r>
      <w:r w:rsidR="00804C79" w:rsidRPr="00BA0393">
        <w:rPr>
          <w:rFonts w:asciiTheme="minorHAnsi" w:hAnsiTheme="minorHAnsi" w:cstheme="minorHAnsi"/>
          <w:b/>
        </w:rPr>
        <w:t>.4. Būvlaukuma organizācija.</w:t>
      </w:r>
    </w:p>
    <w:p w14:paraId="296457A7" w14:textId="77777777" w:rsidR="00804C79" w:rsidRPr="00BA0393" w:rsidRDefault="00804C79" w:rsidP="00804C79">
      <w:pPr>
        <w:jc w:val="both"/>
        <w:rPr>
          <w:rFonts w:asciiTheme="minorHAnsi" w:hAnsiTheme="minorHAnsi" w:cstheme="minorHAnsi"/>
        </w:rPr>
      </w:pPr>
    </w:p>
    <w:p w14:paraId="09836DCC" w14:textId="4F0D915A" w:rsidR="00804C79" w:rsidRPr="00BA0393" w:rsidRDefault="00804C79" w:rsidP="00804C79">
      <w:pPr>
        <w:jc w:val="both"/>
        <w:rPr>
          <w:rFonts w:asciiTheme="minorHAnsi" w:hAnsiTheme="minorHAnsi" w:cstheme="minorHAnsi"/>
        </w:rPr>
      </w:pPr>
      <w:r w:rsidRPr="00BA0393">
        <w:rPr>
          <w:rFonts w:asciiTheme="minorHAnsi" w:hAnsiTheme="minorHAnsi" w:cstheme="minorHAnsi"/>
        </w:rPr>
        <w:t>Būvdar</w:t>
      </w:r>
      <w:r w:rsidR="00E11142" w:rsidRPr="00BA0393">
        <w:rPr>
          <w:rFonts w:asciiTheme="minorHAnsi" w:hAnsiTheme="minorHAnsi" w:cstheme="minorHAnsi"/>
        </w:rPr>
        <w:t>bu ģenerālplānu skatīt rasējumā</w:t>
      </w:r>
      <w:r w:rsidRPr="00BA0393">
        <w:rPr>
          <w:rFonts w:asciiTheme="minorHAnsi" w:hAnsiTheme="minorHAnsi" w:cstheme="minorHAnsi"/>
        </w:rPr>
        <w:t xml:space="preserve"> </w:t>
      </w:r>
      <w:r w:rsidRPr="00066403">
        <w:rPr>
          <w:rFonts w:asciiTheme="minorHAnsi" w:hAnsiTheme="minorHAnsi" w:cstheme="minorHAnsi"/>
        </w:rPr>
        <w:t>DOP-2</w:t>
      </w:r>
      <w:r w:rsidRPr="00BA0393">
        <w:rPr>
          <w:rFonts w:asciiTheme="minorHAnsi" w:hAnsiTheme="minorHAnsi" w:cstheme="minorHAnsi"/>
        </w:rPr>
        <w:t>.</w:t>
      </w:r>
      <w:r w:rsidR="00440FC4" w:rsidRPr="00BA0393">
        <w:rPr>
          <w:rFonts w:asciiTheme="minorHAnsi" w:hAnsiTheme="minorHAnsi" w:cstheme="minorHAnsi"/>
        </w:rPr>
        <w:t xml:space="preserve"> Pirms būvdarbu uzsākšanas būvuzņēmējs izstrādā </w:t>
      </w:r>
      <w:r w:rsidR="0005239C" w:rsidRPr="00BA0393">
        <w:rPr>
          <w:rFonts w:asciiTheme="minorHAnsi" w:hAnsiTheme="minorHAnsi" w:cstheme="minorHAnsi"/>
        </w:rPr>
        <w:t>detalizētu</w:t>
      </w:r>
      <w:r w:rsidR="00440FC4" w:rsidRPr="00BA0393">
        <w:rPr>
          <w:rFonts w:asciiTheme="minorHAnsi" w:hAnsiTheme="minorHAnsi" w:cstheme="minorHAnsi"/>
        </w:rPr>
        <w:t xml:space="preserve"> būvlaukuma plānu un saskaņo to ar </w:t>
      </w:r>
      <w:r w:rsidR="004E32C1">
        <w:rPr>
          <w:rFonts w:asciiTheme="minorHAnsi" w:hAnsiTheme="minorHAnsi" w:cstheme="minorHAnsi"/>
        </w:rPr>
        <w:t xml:space="preserve">būvuzraugu, Ventspils brīvostas pārvaldi, </w:t>
      </w:r>
      <w:r w:rsidR="004E32C1" w:rsidRPr="0086094D">
        <w:rPr>
          <w:rFonts w:asciiTheme="minorHAnsi" w:hAnsiTheme="minorHAnsi" w:cstheme="minorHAnsi"/>
        </w:rPr>
        <w:t>SIA “</w:t>
      </w:r>
      <w:proofErr w:type="spellStart"/>
      <w:r w:rsidR="004E32C1">
        <w:rPr>
          <w:rFonts w:asciiTheme="minorHAnsi" w:hAnsiTheme="minorHAnsi" w:cstheme="minorHAnsi"/>
        </w:rPr>
        <w:t>Noord</w:t>
      </w:r>
      <w:proofErr w:type="spellEnd"/>
      <w:r w:rsidR="004E32C1">
        <w:rPr>
          <w:rFonts w:asciiTheme="minorHAnsi" w:hAnsiTheme="minorHAnsi" w:cstheme="minorHAnsi"/>
        </w:rPr>
        <w:t xml:space="preserve"> </w:t>
      </w:r>
      <w:proofErr w:type="spellStart"/>
      <w:r w:rsidR="004E32C1">
        <w:rPr>
          <w:rFonts w:asciiTheme="minorHAnsi" w:hAnsiTheme="minorHAnsi" w:cstheme="minorHAnsi"/>
        </w:rPr>
        <w:t>Natie</w:t>
      </w:r>
      <w:proofErr w:type="spellEnd"/>
      <w:r w:rsidR="004E32C1">
        <w:rPr>
          <w:rFonts w:asciiTheme="minorHAnsi" w:hAnsiTheme="minorHAnsi" w:cstheme="minorHAnsi"/>
        </w:rPr>
        <w:t xml:space="preserve"> Ventspils </w:t>
      </w:r>
      <w:proofErr w:type="spellStart"/>
      <w:r w:rsidR="004E32C1">
        <w:rPr>
          <w:rFonts w:asciiTheme="minorHAnsi" w:hAnsiTheme="minorHAnsi" w:cstheme="minorHAnsi"/>
        </w:rPr>
        <w:t>terminal</w:t>
      </w:r>
      <w:proofErr w:type="spellEnd"/>
      <w:r w:rsidR="004E32C1" w:rsidRPr="0086094D">
        <w:rPr>
          <w:rFonts w:asciiTheme="minorHAnsi" w:hAnsiTheme="minorHAnsi" w:cstheme="minorHAnsi"/>
        </w:rPr>
        <w:t xml:space="preserve">” un </w:t>
      </w:r>
      <w:r w:rsidR="00AB4E70" w:rsidRPr="00AB4E70">
        <w:rPr>
          <w:rFonts w:asciiTheme="minorHAnsi" w:hAnsiTheme="minorHAnsi" w:cstheme="minorHAnsi"/>
        </w:rPr>
        <w:t>SIA "</w:t>
      </w:r>
      <w:proofErr w:type="spellStart"/>
      <w:r w:rsidR="00AB4E70" w:rsidRPr="00AB4E70">
        <w:rPr>
          <w:rFonts w:asciiTheme="minorHAnsi" w:hAnsiTheme="minorHAnsi" w:cstheme="minorHAnsi"/>
        </w:rPr>
        <w:t>Stena</w:t>
      </w:r>
      <w:proofErr w:type="spellEnd"/>
      <w:r w:rsidR="00AB4E70" w:rsidRPr="00AB4E70">
        <w:rPr>
          <w:rFonts w:asciiTheme="minorHAnsi" w:hAnsiTheme="minorHAnsi" w:cstheme="minorHAnsi"/>
        </w:rPr>
        <w:t xml:space="preserve"> Line"</w:t>
      </w:r>
      <w:r w:rsidR="004E32C1">
        <w:rPr>
          <w:rFonts w:asciiTheme="minorHAnsi" w:hAnsiTheme="minorHAnsi" w:cstheme="minorHAnsi"/>
        </w:rPr>
        <w:t>.</w:t>
      </w:r>
    </w:p>
    <w:p w14:paraId="1217F391" w14:textId="77777777" w:rsidR="00804C79" w:rsidRPr="00BA0393" w:rsidRDefault="00804C79" w:rsidP="00804C79">
      <w:pPr>
        <w:jc w:val="both"/>
        <w:rPr>
          <w:rFonts w:asciiTheme="minorHAnsi" w:hAnsiTheme="minorHAnsi" w:cstheme="minorHAnsi"/>
        </w:rPr>
      </w:pPr>
    </w:p>
    <w:p w14:paraId="3BE7CDF4" w14:textId="77777777" w:rsidR="00804C79" w:rsidRPr="00066403" w:rsidRDefault="007B375E" w:rsidP="00804C79">
      <w:pPr>
        <w:jc w:val="both"/>
        <w:rPr>
          <w:rFonts w:asciiTheme="minorHAnsi" w:hAnsiTheme="minorHAnsi" w:cstheme="minorHAnsi"/>
        </w:rPr>
      </w:pPr>
      <w:r w:rsidRPr="00066403">
        <w:rPr>
          <w:rFonts w:asciiTheme="minorHAnsi" w:hAnsiTheme="minorHAnsi" w:cstheme="minorHAnsi"/>
        </w:rPr>
        <w:t>2</w:t>
      </w:r>
      <w:r w:rsidR="00804C79" w:rsidRPr="00066403">
        <w:rPr>
          <w:rFonts w:asciiTheme="minorHAnsi" w:hAnsiTheme="minorHAnsi" w:cstheme="minorHAnsi"/>
        </w:rPr>
        <w:t>.4.1. Būvdarbu veikšanas vietu norobežošana.</w:t>
      </w:r>
    </w:p>
    <w:p w14:paraId="46D4E008" w14:textId="77777777" w:rsidR="00804C79" w:rsidRPr="00066403" w:rsidRDefault="00804C79" w:rsidP="00804C79">
      <w:pPr>
        <w:jc w:val="both"/>
        <w:rPr>
          <w:rFonts w:asciiTheme="minorHAnsi" w:hAnsiTheme="minorHAnsi" w:cstheme="minorHAnsi"/>
        </w:rPr>
      </w:pPr>
    </w:p>
    <w:p w14:paraId="2C167A41" w14:textId="532ABBA6" w:rsidR="00000983" w:rsidRPr="005E289F" w:rsidRDefault="00804C79" w:rsidP="001F6CAF">
      <w:pPr>
        <w:jc w:val="both"/>
        <w:rPr>
          <w:rFonts w:asciiTheme="minorHAnsi" w:hAnsiTheme="minorHAnsi" w:cstheme="minorHAnsi"/>
        </w:rPr>
      </w:pPr>
      <w:r w:rsidRPr="005E289F">
        <w:rPr>
          <w:rFonts w:asciiTheme="minorHAnsi" w:hAnsiTheme="minorHAnsi" w:cstheme="minorHAnsi"/>
        </w:rPr>
        <w:t>Lai izvairītos no cilvēku iekļūšanas būvdarbu veikšanas bīstamajās zonās, tās jāapzīmē ar speciā</w:t>
      </w:r>
      <w:r w:rsidR="005231ED" w:rsidRPr="005E289F">
        <w:rPr>
          <w:rFonts w:asciiTheme="minorHAnsi" w:hAnsiTheme="minorHAnsi" w:cstheme="minorHAnsi"/>
        </w:rPr>
        <w:t>lām zīmēm.</w:t>
      </w:r>
      <w:r w:rsidRPr="005E289F">
        <w:rPr>
          <w:rFonts w:asciiTheme="minorHAnsi" w:hAnsiTheme="minorHAnsi" w:cstheme="minorHAnsi"/>
        </w:rPr>
        <w:t xml:space="preserve"> </w:t>
      </w:r>
      <w:r w:rsidR="005231ED" w:rsidRPr="005E289F">
        <w:rPr>
          <w:rFonts w:asciiTheme="minorHAnsi" w:hAnsiTheme="minorHAnsi" w:cstheme="minorHAnsi"/>
        </w:rPr>
        <w:t>Jānožogo</w:t>
      </w:r>
      <w:r w:rsidRPr="005E289F">
        <w:rPr>
          <w:rFonts w:asciiTheme="minorHAnsi" w:hAnsiTheme="minorHAnsi" w:cstheme="minorHAnsi"/>
        </w:rPr>
        <w:t xml:space="preserve"> būvpilsētiņas laukumu</w:t>
      </w:r>
      <w:r w:rsidR="002D2475" w:rsidRPr="005E289F">
        <w:rPr>
          <w:rFonts w:asciiTheme="minorHAnsi" w:hAnsiTheme="minorHAnsi" w:cstheme="minorHAnsi"/>
        </w:rPr>
        <w:t>s</w:t>
      </w:r>
      <w:r w:rsidRPr="005E289F">
        <w:rPr>
          <w:rFonts w:asciiTheme="minorHAnsi" w:hAnsiTheme="minorHAnsi" w:cstheme="minorHAnsi"/>
        </w:rPr>
        <w:t xml:space="preserve"> (tehnoloģisk</w:t>
      </w:r>
      <w:r w:rsidR="002D2475" w:rsidRPr="005E289F">
        <w:rPr>
          <w:rFonts w:asciiTheme="minorHAnsi" w:hAnsiTheme="minorHAnsi" w:cstheme="minorHAnsi"/>
        </w:rPr>
        <w:t>os</w:t>
      </w:r>
      <w:r w:rsidRPr="005E289F">
        <w:rPr>
          <w:rFonts w:asciiTheme="minorHAnsi" w:hAnsiTheme="minorHAnsi" w:cstheme="minorHAnsi"/>
        </w:rPr>
        <w:t xml:space="preserve"> laukum</w:t>
      </w:r>
      <w:r w:rsidR="002D2475" w:rsidRPr="005E289F">
        <w:rPr>
          <w:rFonts w:asciiTheme="minorHAnsi" w:hAnsiTheme="minorHAnsi" w:cstheme="minorHAnsi"/>
        </w:rPr>
        <w:t>u</w:t>
      </w:r>
      <w:r w:rsidRPr="005E289F">
        <w:rPr>
          <w:rFonts w:asciiTheme="minorHAnsi" w:hAnsiTheme="minorHAnsi" w:cstheme="minorHAnsi"/>
        </w:rPr>
        <w:t>s), kur izvietojamas sadzīves telpas, noliktavas, būvmehānismu stāvvietas utt.</w:t>
      </w:r>
      <w:r w:rsidR="00A7310C" w:rsidRPr="005E289F">
        <w:rPr>
          <w:rFonts w:asciiTheme="minorHAnsi" w:hAnsiTheme="minorHAnsi" w:cstheme="minorHAnsi"/>
        </w:rPr>
        <w:t xml:space="preserve"> </w:t>
      </w:r>
    </w:p>
    <w:p w14:paraId="31CD911C" w14:textId="3EC76268" w:rsidR="007A021F" w:rsidRPr="00066403" w:rsidRDefault="001F6CAF" w:rsidP="00804C79">
      <w:pPr>
        <w:jc w:val="both"/>
        <w:rPr>
          <w:rFonts w:asciiTheme="minorHAnsi" w:hAnsiTheme="minorHAnsi" w:cstheme="minorHAnsi"/>
        </w:rPr>
      </w:pPr>
      <w:r w:rsidRPr="005E289F">
        <w:rPr>
          <w:rFonts w:asciiTheme="minorHAnsi" w:hAnsiTheme="minorHAnsi" w:cstheme="minorHAnsi"/>
        </w:rPr>
        <w:t xml:space="preserve">Tā kā būvdarbi tiek veikti slēgtā teritorijā, tad nožogota tiek tikai </w:t>
      </w:r>
      <w:proofErr w:type="spellStart"/>
      <w:r w:rsidRPr="005E289F">
        <w:rPr>
          <w:rFonts w:asciiTheme="minorHAnsi" w:hAnsiTheme="minorHAnsi" w:cstheme="minorHAnsi"/>
        </w:rPr>
        <w:t>būvpilsētiņa</w:t>
      </w:r>
      <w:proofErr w:type="spellEnd"/>
      <w:r w:rsidRPr="005E289F">
        <w:rPr>
          <w:rFonts w:asciiTheme="minorHAnsi" w:hAnsiTheme="minorHAnsi" w:cstheme="minorHAnsi"/>
        </w:rPr>
        <w:t>, būvdarbu zonu ar nožogojumu nav nepieciešam norobežot, bet būvdarbu veikšanas zonai jābūt skaidri redzamai, lai ostas darbinieki un apkalpojošais personāls uzskatāmi redzētu būvdarbu zonu.</w:t>
      </w:r>
    </w:p>
    <w:p w14:paraId="67939BCA" w14:textId="44417A2B" w:rsidR="001F6CAF" w:rsidRDefault="001F6CAF">
      <w:pPr>
        <w:widowControl/>
        <w:suppressAutoHyphens w:val="0"/>
        <w:rPr>
          <w:rFonts w:asciiTheme="minorHAnsi" w:hAnsiTheme="minorHAnsi" w:cstheme="minorHAnsi"/>
        </w:rPr>
      </w:pPr>
    </w:p>
    <w:p w14:paraId="34B85BC0" w14:textId="77777777" w:rsidR="005104FD" w:rsidRPr="00BA0393" w:rsidRDefault="007B375E" w:rsidP="005104FD">
      <w:pPr>
        <w:jc w:val="both"/>
        <w:rPr>
          <w:rFonts w:asciiTheme="minorHAnsi" w:hAnsiTheme="minorHAnsi" w:cstheme="minorHAnsi"/>
        </w:rPr>
      </w:pPr>
      <w:r w:rsidRPr="00BA0393">
        <w:rPr>
          <w:rFonts w:asciiTheme="minorHAnsi" w:hAnsiTheme="minorHAnsi" w:cstheme="minorHAnsi"/>
        </w:rPr>
        <w:t>2</w:t>
      </w:r>
      <w:r w:rsidR="00804C79" w:rsidRPr="00BA0393">
        <w:rPr>
          <w:rFonts w:asciiTheme="minorHAnsi" w:hAnsiTheme="minorHAnsi" w:cstheme="minorHAnsi"/>
        </w:rPr>
        <w:t>.4.2. Pagaidu ēkas un būves.</w:t>
      </w:r>
    </w:p>
    <w:p w14:paraId="1FA4B017" w14:textId="77777777" w:rsidR="005104FD" w:rsidRPr="00BA0393" w:rsidRDefault="005104FD" w:rsidP="005104FD">
      <w:pPr>
        <w:jc w:val="both"/>
        <w:rPr>
          <w:rFonts w:asciiTheme="minorHAnsi" w:hAnsiTheme="minorHAnsi" w:cstheme="minorHAnsi"/>
        </w:rPr>
      </w:pPr>
    </w:p>
    <w:p w14:paraId="16306240" w14:textId="0FFF8CD5" w:rsidR="00804C79" w:rsidRPr="00BA0393" w:rsidRDefault="00804C79" w:rsidP="00804C79">
      <w:pPr>
        <w:jc w:val="both"/>
        <w:rPr>
          <w:rFonts w:asciiTheme="minorHAnsi" w:hAnsiTheme="minorHAnsi" w:cstheme="minorHAnsi"/>
        </w:rPr>
      </w:pPr>
      <w:proofErr w:type="spellStart"/>
      <w:r w:rsidRPr="00BA0393">
        <w:rPr>
          <w:rFonts w:asciiTheme="minorHAnsi" w:hAnsiTheme="minorHAnsi" w:cstheme="minorHAnsi"/>
        </w:rPr>
        <w:t>Būvpilsētiņ</w:t>
      </w:r>
      <w:r w:rsidR="00922417" w:rsidRPr="00BA0393">
        <w:rPr>
          <w:rFonts w:asciiTheme="minorHAnsi" w:hAnsiTheme="minorHAnsi" w:cstheme="minorHAnsi"/>
        </w:rPr>
        <w:t>as</w:t>
      </w:r>
      <w:proofErr w:type="spellEnd"/>
      <w:r w:rsidR="00922417" w:rsidRPr="00BA0393">
        <w:rPr>
          <w:rFonts w:asciiTheme="minorHAnsi" w:hAnsiTheme="minorHAnsi" w:cstheme="minorHAnsi"/>
        </w:rPr>
        <w:t xml:space="preserve"> ierīkošanas plāns</w:t>
      </w:r>
      <w:r w:rsidR="00FA32A8" w:rsidRPr="00BA0393">
        <w:rPr>
          <w:rFonts w:asciiTheme="minorHAnsi" w:hAnsiTheme="minorHAnsi" w:cstheme="minorHAnsi"/>
        </w:rPr>
        <w:t xml:space="preserve"> </w:t>
      </w:r>
      <w:r w:rsidRPr="00BA0393">
        <w:rPr>
          <w:rFonts w:asciiTheme="minorHAnsi" w:hAnsiTheme="minorHAnsi" w:cstheme="minorHAnsi"/>
        </w:rPr>
        <w:t>parādīt</w:t>
      </w:r>
      <w:r w:rsidR="00392228">
        <w:rPr>
          <w:rFonts w:asciiTheme="minorHAnsi" w:hAnsiTheme="minorHAnsi" w:cstheme="minorHAnsi"/>
        </w:rPr>
        <w:t>s</w:t>
      </w:r>
      <w:r w:rsidRPr="00BA0393">
        <w:rPr>
          <w:rFonts w:asciiTheme="minorHAnsi" w:hAnsiTheme="minorHAnsi" w:cstheme="minorHAnsi"/>
        </w:rPr>
        <w:t xml:space="preserve"> </w:t>
      </w:r>
      <w:r w:rsidRPr="00066403">
        <w:rPr>
          <w:rFonts w:asciiTheme="minorHAnsi" w:hAnsiTheme="minorHAnsi" w:cstheme="minorHAnsi"/>
        </w:rPr>
        <w:t>DOP-2</w:t>
      </w:r>
      <w:r w:rsidR="00392228">
        <w:rPr>
          <w:rFonts w:asciiTheme="minorHAnsi" w:hAnsiTheme="minorHAnsi" w:cstheme="minorHAnsi"/>
        </w:rPr>
        <w:t xml:space="preserve"> </w:t>
      </w:r>
      <w:r w:rsidRPr="00BA0393">
        <w:rPr>
          <w:rFonts w:asciiTheme="minorHAnsi" w:hAnsiTheme="minorHAnsi" w:cstheme="minorHAnsi"/>
        </w:rPr>
        <w:t>rasējum</w:t>
      </w:r>
      <w:r w:rsidR="00392228">
        <w:rPr>
          <w:rFonts w:asciiTheme="minorHAnsi" w:hAnsiTheme="minorHAnsi" w:cstheme="minorHAnsi"/>
        </w:rPr>
        <w:t>ā</w:t>
      </w:r>
      <w:r w:rsidRPr="00BA0393">
        <w:rPr>
          <w:rFonts w:asciiTheme="minorHAnsi" w:hAnsiTheme="minorHAnsi" w:cstheme="minorHAnsi"/>
        </w:rPr>
        <w:t>.</w:t>
      </w:r>
      <w:r w:rsidR="00C81FF4" w:rsidRPr="00BA0393">
        <w:rPr>
          <w:rFonts w:asciiTheme="minorHAnsi" w:hAnsiTheme="minorHAnsi" w:cstheme="minorHAnsi"/>
        </w:rPr>
        <w:t xml:space="preserve"> </w:t>
      </w:r>
      <w:r w:rsidRPr="00BA0393">
        <w:rPr>
          <w:rFonts w:asciiTheme="minorHAnsi" w:hAnsiTheme="minorHAnsi" w:cstheme="minorHAnsi"/>
        </w:rPr>
        <w:t>Būvpilsētiņ</w:t>
      </w:r>
      <w:r w:rsidR="008F17E7" w:rsidRPr="00BA0393">
        <w:rPr>
          <w:rFonts w:asciiTheme="minorHAnsi" w:hAnsiTheme="minorHAnsi" w:cstheme="minorHAnsi"/>
        </w:rPr>
        <w:t>u</w:t>
      </w:r>
      <w:r w:rsidRPr="00BA0393">
        <w:rPr>
          <w:rFonts w:asciiTheme="minorHAnsi" w:hAnsiTheme="minorHAnsi" w:cstheme="minorHAnsi"/>
        </w:rPr>
        <w:t xml:space="preserve"> organizē</w:t>
      </w:r>
      <w:r w:rsidR="00637AF7" w:rsidRPr="00BA0393">
        <w:rPr>
          <w:rFonts w:asciiTheme="minorHAnsi" w:hAnsiTheme="minorHAnsi" w:cstheme="minorHAnsi"/>
        </w:rPr>
        <w:t xml:space="preserve"> uz zemesgabala ar kadastra Nr. </w:t>
      </w:r>
      <w:r w:rsidR="00240B30" w:rsidRPr="001F6CAF">
        <w:rPr>
          <w:rFonts w:asciiTheme="minorHAnsi" w:hAnsiTheme="minorHAnsi" w:cstheme="minorHAnsi"/>
        </w:rPr>
        <w:t>27000041516</w:t>
      </w:r>
      <w:r w:rsidR="00637AF7" w:rsidRPr="00BA0393">
        <w:rPr>
          <w:rFonts w:asciiTheme="minorHAnsi" w:hAnsiTheme="minorHAnsi" w:cstheme="minorHAnsi"/>
        </w:rPr>
        <w:t xml:space="preserve">, netālu no </w:t>
      </w:r>
      <w:r w:rsidR="000003FB">
        <w:rPr>
          <w:rFonts w:asciiTheme="minorHAnsi" w:hAnsiTheme="minorHAnsi" w:cstheme="minorHAnsi"/>
        </w:rPr>
        <w:t xml:space="preserve">kuģu pakaļgala vētras </w:t>
      </w:r>
      <w:proofErr w:type="spellStart"/>
      <w:r w:rsidR="000003FB">
        <w:rPr>
          <w:rFonts w:asciiTheme="minorHAnsi" w:hAnsiTheme="minorHAnsi" w:cstheme="minorHAnsi"/>
        </w:rPr>
        <w:t>poleriem</w:t>
      </w:r>
      <w:proofErr w:type="spellEnd"/>
      <w:r w:rsidR="000003FB">
        <w:rPr>
          <w:rFonts w:asciiTheme="minorHAnsi" w:hAnsiTheme="minorHAnsi" w:cstheme="minorHAnsi"/>
        </w:rPr>
        <w:t xml:space="preserve">, blakus </w:t>
      </w:r>
      <w:r w:rsidR="004E32C1">
        <w:rPr>
          <w:rFonts w:asciiTheme="minorHAnsi" w:hAnsiTheme="minorHAnsi" w:cstheme="minorHAnsi"/>
        </w:rPr>
        <w:t xml:space="preserve">provizoriskajai </w:t>
      </w:r>
      <w:r w:rsidR="000003FB">
        <w:rPr>
          <w:rFonts w:asciiTheme="minorHAnsi" w:hAnsiTheme="minorHAnsi" w:cstheme="minorHAnsi"/>
        </w:rPr>
        <w:t xml:space="preserve">elektrības </w:t>
      </w:r>
      <w:proofErr w:type="spellStart"/>
      <w:r w:rsidR="000003FB">
        <w:rPr>
          <w:rFonts w:asciiTheme="minorHAnsi" w:hAnsiTheme="minorHAnsi" w:cstheme="minorHAnsi"/>
        </w:rPr>
        <w:t>pieslēguma</w:t>
      </w:r>
      <w:proofErr w:type="spellEnd"/>
      <w:r w:rsidR="000003FB">
        <w:rPr>
          <w:rFonts w:asciiTheme="minorHAnsi" w:hAnsiTheme="minorHAnsi" w:cstheme="minorHAnsi"/>
        </w:rPr>
        <w:t xml:space="preserve"> vietai.</w:t>
      </w:r>
    </w:p>
    <w:p w14:paraId="5935E09A" w14:textId="77777777" w:rsidR="00804C79" w:rsidRPr="00BA0393" w:rsidRDefault="00804C79" w:rsidP="00804C79">
      <w:pPr>
        <w:jc w:val="both"/>
        <w:rPr>
          <w:rFonts w:asciiTheme="minorHAnsi" w:hAnsiTheme="minorHAnsi" w:cstheme="minorHAnsi"/>
        </w:rPr>
      </w:pPr>
      <w:r w:rsidRPr="00BA0393">
        <w:rPr>
          <w:rFonts w:asciiTheme="minorHAnsi" w:hAnsiTheme="minorHAnsi" w:cstheme="minorHAnsi"/>
        </w:rPr>
        <w:t>Diennakts tumšajos periodos pieļaujama būvdarbu veikšana darba vietu mākslīgā apgais</w:t>
      </w:r>
      <w:r w:rsidRPr="00BA0393">
        <w:rPr>
          <w:rFonts w:asciiTheme="minorHAnsi" w:hAnsiTheme="minorHAnsi" w:cstheme="minorHAnsi"/>
        </w:rPr>
        <w:softHyphen/>
      </w:r>
      <w:r w:rsidRPr="00BA0393">
        <w:rPr>
          <w:rFonts w:asciiTheme="minorHAnsi" w:hAnsiTheme="minorHAnsi" w:cstheme="minorHAnsi"/>
        </w:rPr>
        <w:lastRenderedPageBreak/>
        <w:t xml:space="preserve">mojumā, kas </w:t>
      </w:r>
      <w:r w:rsidR="009F12C6" w:rsidRPr="00BA0393">
        <w:rPr>
          <w:rFonts w:asciiTheme="minorHAnsi" w:hAnsiTheme="minorHAnsi" w:cstheme="minorHAnsi"/>
        </w:rPr>
        <w:t xml:space="preserve">atbilst sanitāri tehnisko normu prasībām. </w:t>
      </w:r>
      <w:r w:rsidRPr="005E289F">
        <w:rPr>
          <w:rFonts w:asciiTheme="minorHAnsi" w:hAnsiTheme="minorHAnsi" w:cstheme="minorHAnsi"/>
        </w:rPr>
        <w:t>Pagaidu elektroapgādes ārējai instalācijai iz</w:t>
      </w:r>
      <w:r w:rsidRPr="005E289F">
        <w:rPr>
          <w:rFonts w:asciiTheme="minorHAnsi" w:hAnsiTheme="minorHAnsi" w:cstheme="minorHAnsi"/>
        </w:rPr>
        <w:softHyphen/>
        <w:t>manto izolētu vadu un instalāciju pakar 2</w:t>
      </w:r>
      <w:r w:rsidR="00C81FF4" w:rsidRPr="005E289F">
        <w:rPr>
          <w:rFonts w:asciiTheme="minorHAnsi" w:hAnsiTheme="minorHAnsi" w:cstheme="minorHAnsi"/>
        </w:rPr>
        <w:t>.</w:t>
      </w:r>
      <w:r w:rsidRPr="005E289F">
        <w:rPr>
          <w:rFonts w:asciiTheme="minorHAnsi" w:hAnsiTheme="minorHAnsi" w:cstheme="minorHAnsi"/>
        </w:rPr>
        <w:t>5 m virs darba vietām, 3</w:t>
      </w:r>
      <w:r w:rsidR="00C81FF4" w:rsidRPr="005E289F">
        <w:rPr>
          <w:rFonts w:asciiTheme="minorHAnsi" w:hAnsiTheme="minorHAnsi" w:cstheme="minorHAnsi"/>
        </w:rPr>
        <w:t>.</w:t>
      </w:r>
      <w:r w:rsidRPr="005E289F">
        <w:rPr>
          <w:rFonts w:asciiTheme="minorHAnsi" w:hAnsiTheme="minorHAnsi" w:cstheme="minorHAnsi"/>
        </w:rPr>
        <w:t xml:space="preserve">5 m virs ejām un </w:t>
      </w:r>
      <w:r w:rsidR="00143C10" w:rsidRPr="005E289F">
        <w:rPr>
          <w:rFonts w:asciiTheme="minorHAnsi" w:hAnsiTheme="minorHAnsi" w:cstheme="minorHAnsi"/>
        </w:rPr>
        <w:t>5.5</w:t>
      </w:r>
      <w:r w:rsidRPr="005E289F">
        <w:rPr>
          <w:rFonts w:asciiTheme="minorHAnsi" w:hAnsiTheme="minorHAnsi" w:cstheme="minorHAnsi"/>
        </w:rPr>
        <w:t>m virs brauktuvēm. Vispārējā apgaismojuma gaismekļus, kuri pievienoti 127V un 220V sprieguma barošanas avotam, uzstāda vismaz 2</w:t>
      </w:r>
      <w:r w:rsidR="00C81FF4" w:rsidRPr="005E289F">
        <w:rPr>
          <w:rFonts w:asciiTheme="minorHAnsi" w:hAnsiTheme="minorHAnsi" w:cstheme="minorHAnsi"/>
        </w:rPr>
        <w:t>.</w:t>
      </w:r>
      <w:r w:rsidRPr="005E289F">
        <w:rPr>
          <w:rFonts w:asciiTheme="minorHAnsi" w:hAnsiTheme="minorHAnsi" w:cstheme="minorHAnsi"/>
        </w:rPr>
        <w:t>5 m augstumā virs zemes.</w:t>
      </w:r>
    </w:p>
    <w:p w14:paraId="02F66C5C" w14:textId="77777777" w:rsidR="00804C79" w:rsidRPr="00BA0393" w:rsidRDefault="00804C79" w:rsidP="00804C79">
      <w:pPr>
        <w:jc w:val="both"/>
        <w:rPr>
          <w:rFonts w:asciiTheme="minorHAnsi" w:hAnsiTheme="minorHAnsi" w:cstheme="minorHAnsi"/>
        </w:rPr>
      </w:pPr>
    </w:p>
    <w:p w14:paraId="42A7B4ED" w14:textId="77777777" w:rsidR="00804C79" w:rsidRPr="00BA0393" w:rsidRDefault="007B375E" w:rsidP="00804C79">
      <w:pPr>
        <w:spacing w:after="120"/>
        <w:jc w:val="both"/>
        <w:rPr>
          <w:rFonts w:asciiTheme="minorHAnsi" w:hAnsiTheme="minorHAnsi" w:cstheme="minorHAnsi"/>
        </w:rPr>
      </w:pPr>
      <w:r w:rsidRPr="00BA0393">
        <w:rPr>
          <w:rFonts w:asciiTheme="minorHAnsi" w:hAnsiTheme="minorHAnsi" w:cstheme="minorHAnsi"/>
        </w:rPr>
        <w:t>2</w:t>
      </w:r>
      <w:r w:rsidR="00804C79" w:rsidRPr="00BA0393">
        <w:rPr>
          <w:rFonts w:asciiTheme="minorHAnsi" w:hAnsiTheme="minorHAnsi" w:cstheme="minorHAnsi"/>
        </w:rPr>
        <w:t>.4.3. Satiksmes organizācija būvlaukumā.</w:t>
      </w:r>
    </w:p>
    <w:p w14:paraId="7F4D03BC" w14:textId="70EBAFFC" w:rsidR="004E32C1" w:rsidRPr="00437499" w:rsidRDefault="004E32C1" w:rsidP="004E32C1">
      <w:pPr>
        <w:spacing w:after="120"/>
        <w:jc w:val="both"/>
        <w:rPr>
          <w:rFonts w:asciiTheme="minorHAnsi" w:hAnsiTheme="minorHAnsi" w:cstheme="minorHAnsi"/>
        </w:rPr>
      </w:pPr>
      <w:r w:rsidRPr="00437499">
        <w:rPr>
          <w:rFonts w:asciiTheme="minorHAnsi" w:hAnsiTheme="minorHAnsi" w:cstheme="minorHAnsi"/>
        </w:rPr>
        <w:t>Autotransporta un darbinieku piebraukšanu būvlaukuma teritorijai organizēt caur Ventspils brīvostas</w:t>
      </w:r>
      <w:r w:rsidR="001F6C0E" w:rsidRPr="00437499">
        <w:rPr>
          <w:rFonts w:asciiTheme="minorHAnsi" w:hAnsiTheme="minorHAnsi" w:cstheme="minorHAnsi"/>
        </w:rPr>
        <w:t xml:space="preserve"> teritoriju</w:t>
      </w:r>
      <w:r w:rsidRPr="00437499">
        <w:rPr>
          <w:rFonts w:asciiTheme="minorHAnsi" w:hAnsiTheme="minorHAnsi" w:cstheme="minorHAnsi"/>
        </w:rPr>
        <w:t xml:space="preserve">. Ieteicams ar autotransportu pārvietoties pa </w:t>
      </w:r>
      <w:ins w:id="10" w:author="User" w:date="2023-02-06T15:52:00Z">
        <w:r w:rsidR="006F209C">
          <w:rPr>
            <w:rFonts w:asciiTheme="minorHAnsi" w:hAnsiTheme="minorHAnsi" w:cstheme="minorHAnsi"/>
          </w:rPr>
          <w:t>SIA</w:t>
        </w:r>
      </w:ins>
      <w:ins w:id="11" w:author="User" w:date="2023-02-06T15:53:00Z">
        <w:r w:rsidR="006F209C">
          <w:rPr>
            <w:rFonts w:asciiTheme="minorHAnsi" w:hAnsiTheme="minorHAnsi" w:cstheme="minorHAnsi"/>
          </w:rPr>
          <w:t xml:space="preserve"> “</w:t>
        </w:r>
        <w:proofErr w:type="spellStart"/>
        <w:r w:rsidR="006F209C">
          <w:rPr>
            <w:rFonts w:asciiTheme="minorHAnsi" w:hAnsiTheme="minorHAnsi" w:cstheme="minorHAnsi"/>
          </w:rPr>
          <w:t>Noord</w:t>
        </w:r>
        <w:proofErr w:type="spellEnd"/>
        <w:r w:rsidR="006F209C">
          <w:rPr>
            <w:rFonts w:asciiTheme="minorHAnsi" w:hAnsiTheme="minorHAnsi" w:cstheme="minorHAnsi"/>
          </w:rPr>
          <w:t xml:space="preserve"> </w:t>
        </w:r>
        <w:proofErr w:type="spellStart"/>
        <w:r w:rsidR="006F209C">
          <w:rPr>
            <w:rFonts w:asciiTheme="minorHAnsi" w:hAnsiTheme="minorHAnsi" w:cstheme="minorHAnsi"/>
          </w:rPr>
          <w:t>Natie</w:t>
        </w:r>
        <w:proofErr w:type="spellEnd"/>
        <w:r w:rsidR="006F209C">
          <w:rPr>
            <w:rFonts w:asciiTheme="minorHAnsi" w:hAnsiTheme="minorHAnsi" w:cstheme="minorHAnsi"/>
          </w:rPr>
          <w:t xml:space="preserve"> Ventspils”</w:t>
        </w:r>
      </w:ins>
      <w:del w:id="12" w:author="User" w:date="2023-02-06T15:53:00Z">
        <w:r w:rsidR="001F6C0E" w:rsidRPr="00437499" w:rsidDel="006F209C">
          <w:rPr>
            <w:rFonts w:asciiTheme="minorHAnsi" w:hAnsiTheme="minorHAnsi" w:cstheme="minorHAnsi"/>
          </w:rPr>
          <w:delText>Ventspils brīvostas</w:delText>
        </w:r>
      </w:del>
      <w:r w:rsidRPr="00437499">
        <w:rPr>
          <w:rFonts w:asciiTheme="minorHAnsi" w:hAnsiTheme="minorHAnsi" w:cstheme="minorHAnsi"/>
        </w:rPr>
        <w:t xml:space="preserve"> teritoriju pēc iespējas retāk, lai netraucētu</w:t>
      </w:r>
      <w:del w:id="13" w:author="User" w:date="2023-02-06T15:55:00Z">
        <w:r w:rsidRPr="00437499" w:rsidDel="006F209C">
          <w:rPr>
            <w:rFonts w:asciiTheme="minorHAnsi" w:hAnsiTheme="minorHAnsi" w:cstheme="minorHAnsi"/>
          </w:rPr>
          <w:delText xml:space="preserve"> šo</w:delText>
        </w:r>
      </w:del>
      <w:r w:rsidRPr="00437499">
        <w:rPr>
          <w:rFonts w:asciiTheme="minorHAnsi" w:hAnsiTheme="minorHAnsi" w:cstheme="minorHAnsi"/>
        </w:rPr>
        <w:t xml:space="preserve"> uzņēmum</w:t>
      </w:r>
      <w:ins w:id="14" w:author="User" w:date="2023-02-06T15:53:00Z">
        <w:r w:rsidR="006F209C">
          <w:rPr>
            <w:rFonts w:asciiTheme="minorHAnsi" w:hAnsiTheme="minorHAnsi" w:cstheme="minorHAnsi"/>
          </w:rPr>
          <w:t>a</w:t>
        </w:r>
      </w:ins>
      <w:del w:id="15" w:author="User" w:date="2023-02-06T15:53:00Z">
        <w:r w:rsidRPr="00437499" w:rsidDel="006F209C">
          <w:rPr>
            <w:rFonts w:asciiTheme="minorHAnsi" w:hAnsiTheme="minorHAnsi" w:cstheme="minorHAnsi"/>
          </w:rPr>
          <w:delText>u</w:delText>
        </w:r>
      </w:del>
      <w:r w:rsidRPr="00437499">
        <w:rPr>
          <w:rFonts w:asciiTheme="minorHAnsi" w:hAnsiTheme="minorHAnsi" w:cstheme="minorHAnsi"/>
        </w:rPr>
        <w:t xml:space="preserve"> operatīvo darbību. </w:t>
      </w:r>
    </w:p>
    <w:p w14:paraId="45A6A9A0" w14:textId="1F2B3341" w:rsidR="00480BD1" w:rsidRPr="004E32C1" w:rsidRDefault="004E32C1" w:rsidP="004E32C1">
      <w:pPr>
        <w:spacing w:after="120"/>
        <w:jc w:val="both"/>
        <w:rPr>
          <w:rFonts w:asciiTheme="minorHAnsi" w:hAnsiTheme="minorHAnsi" w:cstheme="minorHAnsi"/>
        </w:rPr>
      </w:pPr>
      <w:r w:rsidRPr="00437499">
        <w:rPr>
          <w:rFonts w:asciiTheme="minorHAnsi" w:hAnsiTheme="minorHAnsi" w:cstheme="minorHAnsi"/>
        </w:rPr>
        <w:t>Transporta kustība būvlaukumā un tā pievedceļos organizējama atbilstoši vispārējo ceļu satiksmes noteikumu prasībām. Galvenais Būvuzņēmējs ir atbildīgs par satiksmes organizāciju būvlaukumā un pievedceļos, cik tālu tas attiecas uz būvdarbiem, un būvdarbu vietas aprīkošanu ar pagaidu ceļa zīmēm un pagaidu luksoforiem</w:t>
      </w:r>
      <w:ins w:id="16" w:author="User" w:date="2023-02-06T15:54:00Z">
        <w:r w:rsidR="006F209C">
          <w:rPr>
            <w:rFonts w:asciiTheme="minorHAnsi" w:hAnsiTheme="minorHAnsi" w:cstheme="minorHAnsi"/>
          </w:rPr>
          <w:t>, ja nepieciešams.</w:t>
        </w:r>
      </w:ins>
      <w:del w:id="17" w:author="User" w:date="2023-02-06T15:54:00Z">
        <w:r w:rsidRPr="00437499" w:rsidDel="006F209C">
          <w:rPr>
            <w:rFonts w:asciiTheme="minorHAnsi" w:hAnsiTheme="minorHAnsi" w:cstheme="minorHAnsi"/>
          </w:rPr>
          <w:delText>.</w:delText>
        </w:r>
      </w:del>
    </w:p>
    <w:p w14:paraId="4169571E" w14:textId="77777777" w:rsidR="00F558B6" w:rsidRPr="00BA0393" w:rsidRDefault="00F558B6" w:rsidP="00F558B6">
      <w:pPr>
        <w:widowControl/>
        <w:suppressAutoHyphens w:val="0"/>
        <w:rPr>
          <w:rFonts w:asciiTheme="minorHAnsi" w:hAnsiTheme="minorHAnsi" w:cstheme="minorHAnsi"/>
        </w:rPr>
      </w:pPr>
    </w:p>
    <w:p w14:paraId="2524C1A1" w14:textId="013FFC49" w:rsidR="00804C79" w:rsidRPr="00BA0393" w:rsidRDefault="007B375E" w:rsidP="00F558B6">
      <w:pPr>
        <w:widowControl/>
        <w:suppressAutoHyphens w:val="0"/>
        <w:rPr>
          <w:rFonts w:asciiTheme="minorHAnsi" w:hAnsiTheme="minorHAnsi" w:cstheme="minorHAnsi"/>
        </w:rPr>
      </w:pPr>
      <w:r w:rsidRPr="00BA0393">
        <w:rPr>
          <w:rFonts w:asciiTheme="minorHAnsi" w:hAnsiTheme="minorHAnsi" w:cstheme="minorHAnsi"/>
        </w:rPr>
        <w:t>2</w:t>
      </w:r>
      <w:r w:rsidR="00804C79" w:rsidRPr="00BA0393">
        <w:rPr>
          <w:rFonts w:asciiTheme="minorHAnsi" w:hAnsiTheme="minorHAnsi" w:cstheme="minorHAnsi"/>
        </w:rPr>
        <w:t>.4.4. Apsardzes sistēmas izveide.</w:t>
      </w:r>
    </w:p>
    <w:p w14:paraId="0EBE1C98" w14:textId="28AA9B4B" w:rsidR="00F558B6" w:rsidRDefault="00F558B6" w:rsidP="00066403">
      <w:pPr>
        <w:widowControl/>
        <w:suppressAutoHyphens w:val="0"/>
        <w:rPr>
          <w:rFonts w:asciiTheme="minorHAnsi" w:hAnsiTheme="minorHAnsi" w:cstheme="minorHAnsi"/>
        </w:rPr>
      </w:pPr>
    </w:p>
    <w:p w14:paraId="34144352" w14:textId="0A1A72F6" w:rsidR="00C22572" w:rsidRPr="00BA0393" w:rsidRDefault="00C22572" w:rsidP="00066403">
      <w:pPr>
        <w:widowControl/>
        <w:suppressAutoHyphens w:val="0"/>
        <w:rPr>
          <w:rFonts w:asciiTheme="minorHAnsi" w:hAnsiTheme="minorHAnsi" w:cstheme="minorHAnsi"/>
        </w:rPr>
      </w:pPr>
      <w:r>
        <w:rPr>
          <w:rFonts w:asciiTheme="minorHAnsi" w:hAnsiTheme="minorHAnsi" w:cstheme="minorHAnsi"/>
        </w:rPr>
        <w:t xml:space="preserve">Nepiederošām personām pieeja Ventspils brīvostas </w:t>
      </w:r>
      <w:proofErr w:type="spellStart"/>
      <w:r>
        <w:rPr>
          <w:rFonts w:asciiTheme="minorHAnsi" w:hAnsiTheme="minorHAnsi" w:cstheme="minorHAnsi"/>
        </w:rPr>
        <w:t>piestātei</w:t>
      </w:r>
      <w:proofErr w:type="spellEnd"/>
      <w:r>
        <w:rPr>
          <w:rFonts w:asciiTheme="minorHAnsi" w:hAnsiTheme="minorHAnsi" w:cstheme="minorHAnsi"/>
        </w:rPr>
        <w:t xml:space="preserve"> Nr. 16 ir liegta, jo teritorijā tiek </w:t>
      </w:r>
      <w:r w:rsidR="005E289F">
        <w:rPr>
          <w:rFonts w:asciiTheme="minorHAnsi" w:hAnsiTheme="minorHAnsi" w:cstheme="minorHAnsi"/>
        </w:rPr>
        <w:t>nodrošināta apsardze</w:t>
      </w:r>
      <w:r>
        <w:rPr>
          <w:rFonts w:asciiTheme="minorHAnsi" w:hAnsiTheme="minorHAnsi" w:cstheme="minorHAnsi"/>
        </w:rPr>
        <w:t>. Galvenajam būvuzņēmējam jāizvērtē papildus apsardzes nepieciešamība</w:t>
      </w:r>
      <w:r w:rsidR="005E289F">
        <w:rPr>
          <w:rFonts w:asciiTheme="minorHAnsi" w:hAnsiTheme="minorHAnsi" w:cstheme="minorHAnsi"/>
        </w:rPr>
        <w:t xml:space="preserve"> vai jānodrošina drošā materiālu, iekārtu glabāšanu būvlaukumā. </w:t>
      </w:r>
      <w:r>
        <w:rPr>
          <w:rFonts w:asciiTheme="minorHAnsi" w:hAnsiTheme="minorHAnsi" w:cstheme="minorHAnsi"/>
        </w:rPr>
        <w:t xml:space="preserve"> </w:t>
      </w:r>
    </w:p>
    <w:p w14:paraId="3B79372D" w14:textId="77777777" w:rsidR="00804C79" w:rsidRPr="00BA0393" w:rsidRDefault="00804C79" w:rsidP="00804C79">
      <w:pPr>
        <w:jc w:val="both"/>
        <w:rPr>
          <w:rFonts w:asciiTheme="minorHAnsi" w:hAnsiTheme="minorHAnsi" w:cstheme="minorHAnsi"/>
        </w:rPr>
      </w:pPr>
    </w:p>
    <w:p w14:paraId="31572D62" w14:textId="7A9BFEE0" w:rsidR="00804C79" w:rsidRPr="00BA0393" w:rsidRDefault="007B375E" w:rsidP="00804C79">
      <w:pPr>
        <w:spacing w:after="120"/>
        <w:jc w:val="both"/>
        <w:rPr>
          <w:rFonts w:asciiTheme="minorHAnsi" w:hAnsiTheme="minorHAnsi" w:cstheme="minorHAnsi"/>
        </w:rPr>
      </w:pPr>
      <w:r w:rsidRPr="00BA0393">
        <w:rPr>
          <w:rFonts w:asciiTheme="minorHAnsi" w:hAnsiTheme="minorHAnsi" w:cstheme="minorHAnsi"/>
        </w:rPr>
        <w:t>2</w:t>
      </w:r>
      <w:r w:rsidR="00804C79" w:rsidRPr="00BA0393">
        <w:rPr>
          <w:rFonts w:asciiTheme="minorHAnsi" w:hAnsiTheme="minorHAnsi" w:cstheme="minorHAnsi"/>
        </w:rPr>
        <w:t>.4.</w:t>
      </w:r>
      <w:r w:rsidR="0028775D" w:rsidRPr="00BA0393">
        <w:rPr>
          <w:rFonts w:asciiTheme="minorHAnsi" w:hAnsiTheme="minorHAnsi" w:cstheme="minorHAnsi"/>
        </w:rPr>
        <w:t>5</w:t>
      </w:r>
      <w:r w:rsidR="00804C79" w:rsidRPr="00BA0393">
        <w:rPr>
          <w:rFonts w:asciiTheme="minorHAnsi" w:hAnsiTheme="minorHAnsi" w:cstheme="minorHAnsi"/>
        </w:rPr>
        <w:t>. Būvdarbu vadības sakaru nodrošināšana.</w:t>
      </w:r>
    </w:p>
    <w:p w14:paraId="7874D15B" w14:textId="20B5B64E" w:rsidR="00804C79" w:rsidDel="00743626" w:rsidRDefault="00804C79" w:rsidP="00804C79">
      <w:pPr>
        <w:jc w:val="both"/>
        <w:rPr>
          <w:del w:id="18" w:author="User" w:date="2023-02-03T11:44:00Z"/>
          <w:rFonts w:asciiTheme="minorHAnsi" w:hAnsiTheme="minorHAnsi" w:cstheme="minorHAnsi"/>
        </w:rPr>
      </w:pPr>
      <w:r w:rsidRPr="00BA0393">
        <w:rPr>
          <w:rFonts w:asciiTheme="minorHAnsi" w:hAnsiTheme="minorHAnsi" w:cstheme="minorHAnsi"/>
        </w:rPr>
        <w:t xml:space="preserve">Darbu izpildes laikā objektā jāorganizē nepārtraukti sakari starp </w:t>
      </w:r>
      <w:r w:rsidR="003B72F1" w:rsidRPr="00BA0393">
        <w:rPr>
          <w:rFonts w:asciiTheme="minorHAnsi" w:hAnsiTheme="minorHAnsi" w:cstheme="minorHAnsi"/>
        </w:rPr>
        <w:t xml:space="preserve">atsevišķiem strādnieku posmiem </w:t>
      </w:r>
      <w:r w:rsidRPr="00BA0393">
        <w:rPr>
          <w:rFonts w:asciiTheme="minorHAnsi" w:hAnsiTheme="minorHAnsi" w:cstheme="minorHAnsi"/>
        </w:rPr>
        <w:t>un vadošo inženiertehnisko personālu. Operatīvie sakari tiek nodrošināti ar mobilo telefonu, pārn</w:t>
      </w:r>
      <w:r w:rsidR="00C81FF4" w:rsidRPr="00BA0393">
        <w:rPr>
          <w:rFonts w:asciiTheme="minorHAnsi" w:hAnsiTheme="minorHAnsi" w:cstheme="minorHAnsi"/>
        </w:rPr>
        <w:t>ē</w:t>
      </w:r>
      <w:r w:rsidRPr="00BA0393">
        <w:rPr>
          <w:rFonts w:asciiTheme="minorHAnsi" w:hAnsiTheme="minorHAnsi" w:cstheme="minorHAnsi"/>
        </w:rPr>
        <w:t>s</w:t>
      </w:r>
      <w:r w:rsidR="00C81FF4" w:rsidRPr="00BA0393">
        <w:rPr>
          <w:rFonts w:asciiTheme="minorHAnsi" w:hAnsiTheme="minorHAnsi" w:cstheme="minorHAnsi"/>
        </w:rPr>
        <w:t>āja</w:t>
      </w:r>
      <w:r w:rsidRPr="00BA0393">
        <w:rPr>
          <w:rFonts w:asciiTheme="minorHAnsi" w:hAnsiTheme="minorHAnsi" w:cstheme="minorHAnsi"/>
        </w:rPr>
        <w:t xml:space="preserve">mo radiostaciju un citu līdzekļu palīdzību. </w:t>
      </w:r>
    </w:p>
    <w:p w14:paraId="569041F5" w14:textId="4331DE1A" w:rsidR="00A12BD6" w:rsidDel="00743626" w:rsidRDefault="00A12BD6" w:rsidP="00804C79">
      <w:pPr>
        <w:jc w:val="both"/>
        <w:rPr>
          <w:del w:id="19" w:author="User" w:date="2023-02-03T11:44:00Z"/>
          <w:rFonts w:asciiTheme="minorHAnsi" w:hAnsiTheme="minorHAnsi" w:cstheme="minorHAnsi"/>
        </w:rPr>
      </w:pPr>
    </w:p>
    <w:p w14:paraId="582E1688" w14:textId="11CF7E9C" w:rsidR="00180317" w:rsidRDefault="00180317">
      <w:pPr>
        <w:jc w:val="both"/>
        <w:rPr>
          <w:rFonts w:asciiTheme="minorHAnsi" w:hAnsiTheme="minorHAnsi" w:cstheme="minorHAnsi"/>
        </w:rPr>
        <w:pPrChange w:id="20" w:author="User" w:date="2023-02-03T11:44:00Z">
          <w:pPr>
            <w:widowControl/>
            <w:suppressAutoHyphens w:val="0"/>
          </w:pPr>
        </w:pPrChange>
      </w:pPr>
    </w:p>
    <w:p w14:paraId="181F2750" w14:textId="0C48C8A7" w:rsidR="00A12BD6" w:rsidRDefault="00A12BD6" w:rsidP="00804C79">
      <w:pPr>
        <w:jc w:val="both"/>
        <w:rPr>
          <w:rFonts w:asciiTheme="minorHAnsi" w:hAnsiTheme="minorHAnsi" w:cstheme="minorHAnsi"/>
        </w:rPr>
      </w:pPr>
    </w:p>
    <w:p w14:paraId="5F466D15" w14:textId="77777777" w:rsidR="00A12BD6" w:rsidRPr="00066403" w:rsidDel="00743626" w:rsidRDefault="00A12BD6" w:rsidP="00804C79">
      <w:pPr>
        <w:jc w:val="both"/>
        <w:rPr>
          <w:del w:id="21" w:author="User" w:date="2023-02-03T11:44:00Z"/>
          <w:rFonts w:asciiTheme="minorHAnsi" w:hAnsiTheme="minorHAnsi" w:cstheme="minorHAnsi"/>
        </w:rPr>
      </w:pPr>
    </w:p>
    <w:p w14:paraId="1C15E34D" w14:textId="77777777" w:rsidR="00DA00D4" w:rsidDel="00743626" w:rsidRDefault="00DA00D4" w:rsidP="00804C79">
      <w:pPr>
        <w:jc w:val="both"/>
        <w:rPr>
          <w:del w:id="22" w:author="User" w:date="2023-02-03T11:44:00Z"/>
          <w:rFonts w:asciiTheme="minorHAnsi" w:hAnsiTheme="minorHAnsi" w:cstheme="minorHAnsi"/>
          <w:highlight w:val="yellow"/>
        </w:rPr>
      </w:pPr>
    </w:p>
    <w:p w14:paraId="58858256" w14:textId="77777777" w:rsidR="00DA00D4" w:rsidDel="00743626" w:rsidRDefault="00DA00D4" w:rsidP="00804C79">
      <w:pPr>
        <w:jc w:val="both"/>
        <w:rPr>
          <w:del w:id="23" w:author="User" w:date="2023-02-03T11:44:00Z"/>
          <w:rFonts w:asciiTheme="minorHAnsi" w:hAnsiTheme="minorHAnsi" w:cstheme="minorHAnsi"/>
          <w:highlight w:val="yellow"/>
        </w:rPr>
      </w:pPr>
    </w:p>
    <w:p w14:paraId="0D61E224" w14:textId="77777777" w:rsidR="00DA00D4" w:rsidDel="00743626" w:rsidRDefault="00DA00D4" w:rsidP="00804C79">
      <w:pPr>
        <w:jc w:val="both"/>
        <w:rPr>
          <w:del w:id="24" w:author="User" w:date="2023-02-03T11:44:00Z"/>
          <w:rFonts w:asciiTheme="minorHAnsi" w:hAnsiTheme="minorHAnsi" w:cstheme="minorHAnsi"/>
          <w:highlight w:val="yellow"/>
        </w:rPr>
      </w:pPr>
    </w:p>
    <w:p w14:paraId="34907836" w14:textId="77777777" w:rsidR="00967A1E" w:rsidRPr="00BA0393" w:rsidDel="00743626" w:rsidRDefault="00967A1E" w:rsidP="00804C79">
      <w:pPr>
        <w:jc w:val="both"/>
        <w:rPr>
          <w:del w:id="25" w:author="User" w:date="2023-02-03T11:44:00Z"/>
          <w:rFonts w:asciiTheme="minorHAnsi" w:hAnsiTheme="minorHAnsi" w:cstheme="minorHAnsi"/>
        </w:rPr>
      </w:pPr>
    </w:p>
    <w:p w14:paraId="0053CB96" w14:textId="77777777" w:rsidR="00DA00D4" w:rsidDel="00743626" w:rsidRDefault="00DA00D4">
      <w:pPr>
        <w:widowControl/>
        <w:suppressAutoHyphens w:val="0"/>
        <w:rPr>
          <w:del w:id="26" w:author="User" w:date="2023-02-03T11:43:00Z"/>
          <w:rFonts w:asciiTheme="minorHAnsi" w:hAnsiTheme="minorHAnsi" w:cstheme="minorHAnsi"/>
          <w:b/>
        </w:rPr>
      </w:pPr>
      <w:del w:id="27" w:author="User" w:date="2023-02-03T11:43:00Z">
        <w:r w:rsidDel="00743626">
          <w:rPr>
            <w:rFonts w:asciiTheme="minorHAnsi" w:hAnsiTheme="minorHAnsi" w:cstheme="minorHAnsi"/>
            <w:b/>
          </w:rPr>
          <w:br w:type="page"/>
        </w:r>
      </w:del>
    </w:p>
    <w:p w14:paraId="5D2F9D5B" w14:textId="0F0650BB" w:rsidR="00055B4C" w:rsidRPr="00BA0393" w:rsidRDefault="008905DA">
      <w:pPr>
        <w:widowControl/>
        <w:suppressAutoHyphens w:val="0"/>
        <w:rPr>
          <w:rFonts w:asciiTheme="minorHAnsi" w:hAnsiTheme="minorHAnsi" w:cstheme="minorHAnsi"/>
        </w:rPr>
        <w:pPrChange w:id="28" w:author="User" w:date="2023-02-03T11:43:00Z">
          <w:pPr>
            <w:jc w:val="both"/>
          </w:pPr>
        </w:pPrChange>
      </w:pPr>
      <w:r w:rsidRPr="00BA0393">
        <w:rPr>
          <w:rFonts w:asciiTheme="minorHAnsi" w:hAnsiTheme="minorHAnsi" w:cstheme="minorHAnsi"/>
          <w:b/>
        </w:rPr>
        <w:lastRenderedPageBreak/>
        <w:t>2</w:t>
      </w:r>
      <w:r w:rsidR="00055B4C" w:rsidRPr="00BA0393">
        <w:rPr>
          <w:rFonts w:asciiTheme="minorHAnsi" w:hAnsiTheme="minorHAnsi" w:cstheme="minorHAnsi"/>
          <w:b/>
        </w:rPr>
        <w:t>.5. Būvdarbu veikšana.</w:t>
      </w:r>
    </w:p>
    <w:p w14:paraId="06B48C4F" w14:textId="77777777" w:rsidR="00055B4C" w:rsidRPr="00BA0393" w:rsidRDefault="00055B4C" w:rsidP="00055B4C">
      <w:pPr>
        <w:jc w:val="both"/>
        <w:rPr>
          <w:rFonts w:asciiTheme="minorHAnsi" w:hAnsiTheme="minorHAnsi" w:cstheme="minorHAnsi"/>
        </w:rPr>
      </w:pPr>
    </w:p>
    <w:p w14:paraId="5E5EE658" w14:textId="0DAD7577" w:rsidR="009E7B6F" w:rsidRPr="00BA0393" w:rsidRDefault="00C81FF4" w:rsidP="009E7B6F">
      <w:pPr>
        <w:spacing w:after="120"/>
        <w:jc w:val="both"/>
        <w:rPr>
          <w:rFonts w:asciiTheme="minorHAnsi" w:hAnsiTheme="minorHAnsi" w:cstheme="minorHAnsi"/>
        </w:rPr>
      </w:pPr>
      <w:r w:rsidRPr="00BA0393">
        <w:rPr>
          <w:rFonts w:asciiTheme="minorHAnsi" w:hAnsiTheme="minorHAnsi" w:cstheme="minorHAnsi"/>
        </w:rPr>
        <w:t>2.</w:t>
      </w:r>
      <w:r w:rsidR="00055B4C" w:rsidRPr="00BA0393">
        <w:rPr>
          <w:rFonts w:asciiTheme="minorHAnsi" w:hAnsiTheme="minorHAnsi" w:cstheme="minorHAnsi"/>
        </w:rPr>
        <w:t>5.1. Būvdarbu veikšanas dokumentācija.</w:t>
      </w:r>
    </w:p>
    <w:p w14:paraId="02215E16" w14:textId="1DBFDCE6" w:rsidR="000F5A2B" w:rsidRPr="00BA0393" w:rsidRDefault="000D01B5" w:rsidP="000F5A2B">
      <w:pPr>
        <w:pStyle w:val="Default"/>
        <w:jc w:val="both"/>
        <w:rPr>
          <w:rFonts w:asciiTheme="minorHAnsi" w:hAnsiTheme="minorHAnsi" w:cstheme="minorHAnsi"/>
          <w:color w:val="auto"/>
          <w:lang w:val="lv-LV"/>
        </w:rPr>
      </w:pPr>
      <w:r w:rsidRPr="00BA0393">
        <w:rPr>
          <w:rFonts w:asciiTheme="minorHAnsi" w:hAnsiTheme="minorHAnsi" w:cstheme="minorHAnsi"/>
          <w:color w:val="auto"/>
          <w:lang w:val="lv-LV"/>
        </w:rPr>
        <w:t xml:space="preserve">Veicot </w:t>
      </w:r>
      <w:r w:rsidR="00AF07D2" w:rsidRPr="00BA0393">
        <w:rPr>
          <w:rFonts w:asciiTheme="minorHAnsi" w:hAnsiTheme="minorHAnsi" w:cstheme="minorHAnsi"/>
          <w:color w:val="auto"/>
          <w:lang w:val="lv-LV"/>
        </w:rPr>
        <w:t>būvkonstrukciju vai to daļu segtos darbus</w:t>
      </w:r>
      <w:r w:rsidR="00055B4C" w:rsidRPr="00BA0393">
        <w:rPr>
          <w:rFonts w:asciiTheme="minorHAnsi" w:hAnsiTheme="minorHAnsi" w:cstheme="minorHAnsi"/>
          <w:color w:val="auto"/>
          <w:lang w:val="lv-LV"/>
        </w:rPr>
        <w:t xml:space="preserve">, pēc darbu pabeigšanas obligāti jāaizpilda </w:t>
      </w:r>
      <w:r w:rsidR="00AF07D2" w:rsidRPr="00BA0393">
        <w:rPr>
          <w:rFonts w:asciiTheme="minorHAnsi" w:hAnsiTheme="minorHAnsi" w:cstheme="minorHAnsi"/>
          <w:color w:val="auto"/>
          <w:lang w:val="lv-LV"/>
        </w:rPr>
        <w:t xml:space="preserve">un atbildīgām personām jāparaksta </w:t>
      </w:r>
      <w:r w:rsidR="00055B4C" w:rsidRPr="00BA0393">
        <w:rPr>
          <w:rFonts w:asciiTheme="minorHAnsi" w:hAnsiTheme="minorHAnsi" w:cstheme="minorHAnsi"/>
          <w:color w:val="auto"/>
          <w:lang w:val="lv-LV"/>
        </w:rPr>
        <w:t>nozī</w:t>
      </w:r>
      <w:r w:rsidRPr="00BA0393">
        <w:rPr>
          <w:rFonts w:asciiTheme="minorHAnsi" w:hAnsiTheme="minorHAnsi" w:cstheme="minorHAnsi"/>
          <w:color w:val="auto"/>
          <w:lang w:val="lv-LV"/>
        </w:rPr>
        <w:softHyphen/>
      </w:r>
      <w:r w:rsidR="00055B4C" w:rsidRPr="00BA0393">
        <w:rPr>
          <w:rFonts w:asciiTheme="minorHAnsi" w:hAnsiTheme="minorHAnsi" w:cstheme="minorHAnsi"/>
          <w:color w:val="auto"/>
          <w:lang w:val="lv-LV"/>
        </w:rPr>
        <w:t>mīgo konstrukciju elementu un segto darbu pieņemšanas akti.</w:t>
      </w:r>
      <w:r w:rsidR="00055B4C" w:rsidRPr="00BA0393">
        <w:rPr>
          <w:rFonts w:asciiTheme="minorHAnsi" w:hAnsiTheme="minorHAnsi" w:cstheme="minorHAnsi"/>
          <w:iCs/>
          <w:color w:val="auto"/>
          <w:lang w:val="lv-LV"/>
        </w:rPr>
        <w:t xml:space="preserve"> </w:t>
      </w:r>
      <w:ins w:id="29" w:author="User" w:date="2023-02-06T15:06:00Z">
        <w:r w:rsidR="005A0DE9">
          <w:rPr>
            <w:rFonts w:asciiTheme="minorHAnsi" w:hAnsiTheme="minorHAnsi" w:cstheme="minorHAnsi"/>
            <w:iCs/>
            <w:color w:val="auto"/>
            <w:sz w:val="23"/>
            <w:szCs w:val="23"/>
            <w:lang w:val="lv-LV"/>
          </w:rPr>
          <w:t>S</w:t>
        </w:r>
      </w:ins>
      <w:del w:id="30" w:author="User" w:date="2023-02-06T15:06:00Z">
        <w:r w:rsidR="005A5E6D" w:rsidRPr="00BA0393" w:rsidDel="005A0DE9">
          <w:rPr>
            <w:rFonts w:asciiTheme="minorHAnsi" w:hAnsiTheme="minorHAnsi" w:cstheme="minorHAnsi"/>
            <w:iCs/>
            <w:color w:val="auto"/>
            <w:sz w:val="23"/>
            <w:szCs w:val="23"/>
            <w:lang w:val="lv-LV"/>
          </w:rPr>
          <w:delText>Ieteicams s</w:delText>
        </w:r>
      </w:del>
      <w:r w:rsidR="005A5E6D" w:rsidRPr="00BA0393">
        <w:rPr>
          <w:rFonts w:asciiTheme="minorHAnsi" w:hAnsiTheme="minorHAnsi" w:cstheme="minorHAnsi"/>
          <w:iCs/>
          <w:color w:val="auto"/>
          <w:sz w:val="23"/>
          <w:szCs w:val="23"/>
          <w:lang w:val="lv-LV"/>
        </w:rPr>
        <w:t>egto darbu aktus sagatavot parakstīšanai pirms</w:t>
      </w:r>
      <w:ins w:id="31" w:author="User" w:date="2023-02-06T15:06:00Z">
        <w:r w:rsidR="005A0DE9">
          <w:rPr>
            <w:rFonts w:asciiTheme="minorHAnsi" w:hAnsiTheme="minorHAnsi" w:cstheme="minorHAnsi"/>
            <w:iCs/>
            <w:color w:val="auto"/>
            <w:sz w:val="23"/>
            <w:szCs w:val="23"/>
            <w:lang w:val="lv-LV"/>
          </w:rPr>
          <w:t xml:space="preserve"> atsevišķu</w:t>
        </w:r>
      </w:ins>
      <w:r w:rsidR="005A5E6D" w:rsidRPr="00BA0393">
        <w:rPr>
          <w:rFonts w:asciiTheme="minorHAnsi" w:hAnsiTheme="minorHAnsi" w:cstheme="minorHAnsi"/>
          <w:iCs/>
          <w:color w:val="auto"/>
          <w:sz w:val="23"/>
          <w:szCs w:val="23"/>
          <w:lang w:val="lv-LV"/>
        </w:rPr>
        <w:t xml:space="preserve"> būvdarbu nodošanas/pieņemšanas procedūras. Autoruzraugs var parakstīt segto darbu pieņemšanas - nodošanas aktu vienīgi gadījumā, ja viņš ir pats piedalījies darbu pieņemšanā. </w:t>
      </w:r>
      <w:r w:rsidR="00055B4C" w:rsidRPr="00BA0393">
        <w:rPr>
          <w:rFonts w:asciiTheme="minorHAnsi" w:hAnsiTheme="minorHAnsi" w:cstheme="minorHAnsi"/>
          <w:color w:val="auto"/>
          <w:lang w:val="lv-LV"/>
        </w:rPr>
        <w:t>Darbu turpināšana bez minēto aktu noformēšanas kategoriski aizliegta. Sastādītos aktus reģistrē būvdarbu žurnālā. Būvdarbu žurnālā reģistrē arī būvei piegādāto materiālu sertifikātus un citus materiālu kvalitāti apliecinošus dokumentus.</w:t>
      </w:r>
      <w:bookmarkEnd w:id="6"/>
      <w:bookmarkEnd w:id="7"/>
      <w:bookmarkEnd w:id="8"/>
      <w:r w:rsidR="004A02D1" w:rsidRPr="00BA0393">
        <w:rPr>
          <w:rFonts w:asciiTheme="minorHAnsi" w:hAnsiTheme="minorHAnsi" w:cstheme="minorHAnsi"/>
          <w:color w:val="auto"/>
          <w:lang w:val="lv-LV"/>
        </w:rPr>
        <w:t xml:space="preserve"> Būvdarbu procesa dokumentēšanai </w:t>
      </w:r>
      <w:r w:rsidR="001F5BFA" w:rsidRPr="00BA0393">
        <w:rPr>
          <w:rFonts w:asciiTheme="minorHAnsi" w:hAnsiTheme="minorHAnsi" w:cstheme="minorHAnsi"/>
          <w:color w:val="auto"/>
          <w:lang w:val="lv-LV"/>
        </w:rPr>
        <w:t>jā</w:t>
      </w:r>
      <w:r w:rsidR="004A02D1" w:rsidRPr="00BA0393">
        <w:rPr>
          <w:rFonts w:asciiTheme="minorHAnsi" w:hAnsiTheme="minorHAnsi" w:cstheme="minorHAnsi"/>
          <w:color w:val="auto"/>
          <w:lang w:val="lv-LV"/>
        </w:rPr>
        <w:t>izmant</w:t>
      </w:r>
      <w:r w:rsidR="001F5BFA" w:rsidRPr="00BA0393">
        <w:rPr>
          <w:rFonts w:asciiTheme="minorHAnsi" w:hAnsiTheme="minorHAnsi" w:cstheme="minorHAnsi"/>
          <w:color w:val="auto"/>
          <w:lang w:val="lv-LV"/>
        </w:rPr>
        <w:t>o</w:t>
      </w:r>
      <w:r w:rsidR="004A02D1" w:rsidRPr="00BA0393">
        <w:rPr>
          <w:rFonts w:asciiTheme="minorHAnsi" w:hAnsiTheme="minorHAnsi" w:cstheme="minorHAnsi"/>
          <w:color w:val="auto"/>
          <w:lang w:val="lv-LV"/>
        </w:rPr>
        <w:t xml:space="preserve"> </w:t>
      </w:r>
      <w:r w:rsidR="008A4CAB" w:rsidRPr="00BA0393">
        <w:rPr>
          <w:rFonts w:asciiTheme="minorHAnsi" w:hAnsiTheme="minorHAnsi" w:cstheme="minorHAnsi"/>
          <w:color w:val="auto"/>
          <w:lang w:val="lv-LV"/>
        </w:rPr>
        <w:t>b</w:t>
      </w:r>
      <w:r w:rsidR="004A02D1" w:rsidRPr="00BA0393">
        <w:rPr>
          <w:rFonts w:asciiTheme="minorHAnsi" w:hAnsiTheme="minorHAnsi" w:cstheme="minorHAnsi"/>
          <w:color w:val="auto"/>
          <w:lang w:val="lv-LV"/>
        </w:rPr>
        <w:t xml:space="preserve">ūvniecības </w:t>
      </w:r>
      <w:r w:rsidR="008A4CAB" w:rsidRPr="00BA0393">
        <w:rPr>
          <w:rFonts w:asciiTheme="minorHAnsi" w:hAnsiTheme="minorHAnsi" w:cstheme="minorHAnsi"/>
          <w:color w:val="auto"/>
          <w:lang w:val="lv-LV"/>
        </w:rPr>
        <w:t>i</w:t>
      </w:r>
      <w:r w:rsidR="004A02D1" w:rsidRPr="00BA0393">
        <w:rPr>
          <w:rFonts w:asciiTheme="minorHAnsi" w:hAnsiTheme="minorHAnsi" w:cstheme="minorHAnsi"/>
          <w:color w:val="auto"/>
          <w:lang w:val="lv-LV"/>
        </w:rPr>
        <w:t>nformācijas sistēmas</w:t>
      </w:r>
      <w:r w:rsidR="008A4CAB" w:rsidRPr="00BA0393">
        <w:rPr>
          <w:rFonts w:asciiTheme="minorHAnsi" w:hAnsiTheme="minorHAnsi" w:cstheme="minorHAnsi"/>
          <w:color w:val="auto"/>
          <w:lang w:val="lv-LV"/>
        </w:rPr>
        <w:t xml:space="preserve"> (BIS)</w:t>
      </w:r>
      <w:r w:rsidR="004A02D1" w:rsidRPr="00BA0393">
        <w:rPr>
          <w:rFonts w:asciiTheme="minorHAnsi" w:hAnsiTheme="minorHAnsi" w:cstheme="minorHAnsi"/>
          <w:color w:val="auto"/>
          <w:lang w:val="lv-LV"/>
        </w:rPr>
        <w:t xml:space="preserve"> elektronisko būvdarbu žurnālu.</w:t>
      </w:r>
    </w:p>
    <w:p w14:paraId="15C5D52A" w14:textId="77777777" w:rsidR="009E7B6F" w:rsidRPr="00BA0393" w:rsidRDefault="009E7B6F" w:rsidP="00B81D4D">
      <w:pPr>
        <w:jc w:val="both"/>
        <w:rPr>
          <w:rFonts w:asciiTheme="minorHAnsi" w:hAnsiTheme="minorHAnsi" w:cstheme="minorHAnsi"/>
        </w:rPr>
      </w:pPr>
    </w:p>
    <w:p w14:paraId="4696FAEA" w14:textId="6F8DDFAB" w:rsidR="00B968F5" w:rsidRPr="00BA0393" w:rsidRDefault="007A2985" w:rsidP="00B81D4D">
      <w:pPr>
        <w:jc w:val="both"/>
        <w:rPr>
          <w:rFonts w:asciiTheme="minorHAnsi" w:hAnsiTheme="minorHAnsi" w:cstheme="minorHAnsi"/>
        </w:rPr>
      </w:pPr>
      <w:r w:rsidRPr="00BA0393">
        <w:rPr>
          <w:rFonts w:asciiTheme="minorHAnsi" w:hAnsiTheme="minorHAnsi" w:cstheme="minorHAnsi"/>
        </w:rPr>
        <w:t>2</w:t>
      </w:r>
      <w:r w:rsidR="00FA7C1A" w:rsidRPr="00BA0393">
        <w:rPr>
          <w:rFonts w:asciiTheme="minorHAnsi" w:hAnsiTheme="minorHAnsi" w:cstheme="minorHAnsi"/>
        </w:rPr>
        <w:t xml:space="preserve">.5.2. Būvdarbu veikšanas </w:t>
      </w:r>
      <w:r w:rsidR="001B4266" w:rsidRPr="00BA0393">
        <w:rPr>
          <w:rFonts w:asciiTheme="minorHAnsi" w:hAnsiTheme="minorHAnsi" w:cstheme="minorHAnsi"/>
        </w:rPr>
        <w:t xml:space="preserve">ieteicamā </w:t>
      </w:r>
      <w:r w:rsidR="00FA7C1A" w:rsidRPr="00BA0393">
        <w:rPr>
          <w:rFonts w:asciiTheme="minorHAnsi" w:hAnsiTheme="minorHAnsi" w:cstheme="minorHAnsi"/>
        </w:rPr>
        <w:t>secība</w:t>
      </w:r>
      <w:r w:rsidR="007755FB" w:rsidRPr="00BA0393">
        <w:rPr>
          <w:rFonts w:asciiTheme="minorHAnsi" w:hAnsiTheme="minorHAnsi" w:cstheme="minorHAnsi"/>
        </w:rPr>
        <w:t>:</w:t>
      </w:r>
    </w:p>
    <w:p w14:paraId="2AE8AB98" w14:textId="3B0BAB61" w:rsidR="001B4266" w:rsidRPr="00BA0393" w:rsidRDefault="001B4266" w:rsidP="00B81D4D">
      <w:pPr>
        <w:jc w:val="both"/>
        <w:rPr>
          <w:rFonts w:asciiTheme="minorHAnsi" w:hAnsiTheme="minorHAnsi" w:cstheme="minorHAnsi"/>
        </w:rPr>
      </w:pPr>
    </w:p>
    <w:p w14:paraId="486C2E1F" w14:textId="5A7B0384" w:rsidR="007755FB" w:rsidRPr="00BA0393" w:rsidRDefault="007755FB" w:rsidP="001B4266">
      <w:pPr>
        <w:pStyle w:val="ListParagraph"/>
        <w:widowControl/>
        <w:numPr>
          <w:ilvl w:val="0"/>
          <w:numId w:val="26"/>
        </w:numPr>
        <w:contextualSpacing/>
        <w:jc w:val="both"/>
        <w:rPr>
          <w:rFonts w:asciiTheme="minorHAnsi" w:hAnsiTheme="minorHAnsi" w:cstheme="minorHAnsi"/>
          <w:spacing w:val="1"/>
        </w:rPr>
      </w:pPr>
      <w:r w:rsidRPr="00BA0393">
        <w:rPr>
          <w:rFonts w:asciiTheme="minorHAnsi" w:hAnsiTheme="minorHAnsi" w:cstheme="minorHAnsi"/>
          <w:spacing w:val="1"/>
        </w:rPr>
        <w:t>Mobilizācija, būvpilsētiņas iekārtošana;</w:t>
      </w:r>
    </w:p>
    <w:p w14:paraId="6781BA83" w14:textId="3CE3B5A6" w:rsidR="00491238" w:rsidRPr="00BA0393" w:rsidRDefault="00437499" w:rsidP="00491238">
      <w:pPr>
        <w:pStyle w:val="ListParagraph"/>
        <w:widowControl/>
        <w:numPr>
          <w:ilvl w:val="0"/>
          <w:numId w:val="26"/>
        </w:numPr>
        <w:contextualSpacing/>
        <w:jc w:val="both"/>
        <w:rPr>
          <w:rFonts w:asciiTheme="minorHAnsi" w:hAnsiTheme="minorHAnsi" w:cstheme="minorHAnsi"/>
          <w:spacing w:val="1"/>
        </w:rPr>
      </w:pPr>
      <w:proofErr w:type="spellStart"/>
      <w:r>
        <w:rPr>
          <w:rFonts w:asciiTheme="minorHAnsi" w:hAnsiTheme="minorHAnsi" w:cstheme="minorHAnsi"/>
          <w:spacing w:val="1"/>
        </w:rPr>
        <w:t>Projekteto</w:t>
      </w:r>
      <w:proofErr w:type="spellEnd"/>
      <w:r>
        <w:rPr>
          <w:rFonts w:asciiTheme="minorHAnsi" w:hAnsiTheme="minorHAnsi" w:cstheme="minorHAnsi"/>
          <w:spacing w:val="1"/>
        </w:rPr>
        <w:t xml:space="preserve"> Vētras </w:t>
      </w:r>
      <w:proofErr w:type="spellStart"/>
      <w:r>
        <w:rPr>
          <w:rFonts w:asciiTheme="minorHAnsi" w:hAnsiTheme="minorHAnsi" w:cstheme="minorHAnsi"/>
          <w:spacing w:val="1"/>
        </w:rPr>
        <w:t>poleru</w:t>
      </w:r>
      <w:proofErr w:type="spellEnd"/>
      <w:r>
        <w:rPr>
          <w:rFonts w:asciiTheme="minorHAnsi" w:hAnsiTheme="minorHAnsi" w:cstheme="minorHAnsi"/>
          <w:spacing w:val="1"/>
        </w:rPr>
        <w:t xml:space="preserve"> pozīcijas noteikšana</w:t>
      </w:r>
      <w:r w:rsidR="00491238" w:rsidRPr="00BA0393">
        <w:rPr>
          <w:rFonts w:asciiTheme="minorHAnsi" w:hAnsiTheme="minorHAnsi" w:cstheme="minorHAnsi"/>
          <w:spacing w:val="1"/>
        </w:rPr>
        <w:t>;</w:t>
      </w:r>
    </w:p>
    <w:p w14:paraId="2B7CE3E9" w14:textId="154402BE" w:rsidR="00491238" w:rsidRPr="00BA0393" w:rsidRDefault="00437499" w:rsidP="00491238">
      <w:pPr>
        <w:pStyle w:val="ListParagraph"/>
        <w:widowControl/>
        <w:numPr>
          <w:ilvl w:val="0"/>
          <w:numId w:val="26"/>
        </w:numPr>
        <w:contextualSpacing/>
        <w:jc w:val="both"/>
        <w:rPr>
          <w:rFonts w:asciiTheme="minorHAnsi" w:hAnsiTheme="minorHAnsi" w:cstheme="minorHAnsi"/>
          <w:spacing w:val="1"/>
        </w:rPr>
      </w:pPr>
      <w:r>
        <w:rPr>
          <w:rFonts w:asciiTheme="minorHAnsi" w:hAnsiTheme="minorHAnsi" w:cstheme="minorHAnsi"/>
          <w:spacing w:val="1"/>
        </w:rPr>
        <w:t xml:space="preserve">Vētras </w:t>
      </w:r>
      <w:proofErr w:type="spellStart"/>
      <w:r>
        <w:rPr>
          <w:rFonts w:asciiTheme="minorHAnsi" w:hAnsiTheme="minorHAnsi" w:cstheme="minorHAnsi"/>
          <w:spacing w:val="1"/>
        </w:rPr>
        <w:t>poleru</w:t>
      </w:r>
      <w:proofErr w:type="spellEnd"/>
      <w:r w:rsidR="00491238" w:rsidRPr="00BA0393">
        <w:rPr>
          <w:rFonts w:asciiTheme="minorHAnsi" w:hAnsiTheme="minorHAnsi" w:cstheme="minorHAnsi"/>
          <w:spacing w:val="1"/>
        </w:rPr>
        <w:t xml:space="preserve"> izbūve;</w:t>
      </w:r>
    </w:p>
    <w:p w14:paraId="1C817A36" w14:textId="4E90D7F6" w:rsidR="00491238" w:rsidRPr="00BA0393" w:rsidRDefault="00491238" w:rsidP="00491238">
      <w:pPr>
        <w:pStyle w:val="ListParagraph"/>
        <w:widowControl/>
        <w:numPr>
          <w:ilvl w:val="0"/>
          <w:numId w:val="26"/>
        </w:numPr>
        <w:contextualSpacing/>
        <w:jc w:val="both"/>
        <w:rPr>
          <w:rFonts w:asciiTheme="minorHAnsi" w:hAnsiTheme="minorHAnsi" w:cstheme="minorHAnsi"/>
          <w:spacing w:val="1"/>
        </w:rPr>
      </w:pPr>
      <w:proofErr w:type="spellStart"/>
      <w:r w:rsidRPr="00BA0393">
        <w:rPr>
          <w:rFonts w:asciiTheme="minorHAnsi" w:hAnsiTheme="minorHAnsi" w:cstheme="minorHAnsi"/>
          <w:spacing w:val="1"/>
        </w:rPr>
        <w:t>Būvpilsetiņas</w:t>
      </w:r>
      <w:proofErr w:type="spellEnd"/>
      <w:r w:rsidRPr="00BA0393">
        <w:rPr>
          <w:rFonts w:asciiTheme="minorHAnsi" w:hAnsiTheme="minorHAnsi" w:cstheme="minorHAnsi"/>
          <w:spacing w:val="1"/>
        </w:rPr>
        <w:t xml:space="preserve"> demontāža un būvlaukuma sakārtošana.</w:t>
      </w:r>
    </w:p>
    <w:p w14:paraId="45A63DC5" w14:textId="77777777" w:rsidR="008A4CAB" w:rsidRPr="00BA0393" w:rsidRDefault="008A4CAB" w:rsidP="00066403">
      <w:pPr>
        <w:widowControl/>
        <w:suppressAutoHyphens w:val="0"/>
        <w:rPr>
          <w:rFonts w:asciiTheme="minorHAnsi" w:hAnsiTheme="minorHAnsi" w:cstheme="minorHAnsi"/>
          <w:b/>
          <w:caps/>
        </w:rPr>
      </w:pPr>
    </w:p>
    <w:p w14:paraId="7C354A48" w14:textId="77777777" w:rsidR="00743626" w:rsidRDefault="00743626">
      <w:pPr>
        <w:widowControl/>
        <w:suppressAutoHyphens w:val="0"/>
        <w:rPr>
          <w:ins w:id="32" w:author="User" w:date="2023-02-03T11:44:00Z"/>
          <w:rFonts w:asciiTheme="minorHAnsi" w:hAnsiTheme="minorHAnsi" w:cstheme="minorHAnsi"/>
          <w:b/>
          <w:caps/>
        </w:rPr>
      </w:pPr>
      <w:ins w:id="33" w:author="User" w:date="2023-02-03T11:44:00Z">
        <w:r>
          <w:rPr>
            <w:rFonts w:asciiTheme="minorHAnsi" w:hAnsiTheme="minorHAnsi" w:cstheme="minorHAnsi"/>
            <w:b/>
            <w:caps/>
          </w:rPr>
          <w:br w:type="page"/>
        </w:r>
      </w:ins>
    </w:p>
    <w:p w14:paraId="32E1F582" w14:textId="1DF93364" w:rsidR="00FA7C1A" w:rsidRPr="00BA0393" w:rsidRDefault="007A2985" w:rsidP="00894C97">
      <w:pPr>
        <w:jc w:val="both"/>
        <w:rPr>
          <w:rFonts w:asciiTheme="minorHAnsi" w:hAnsiTheme="minorHAnsi" w:cstheme="minorHAnsi"/>
        </w:rPr>
      </w:pPr>
      <w:r w:rsidRPr="00BA0393">
        <w:rPr>
          <w:rFonts w:asciiTheme="minorHAnsi" w:hAnsiTheme="minorHAnsi" w:cstheme="minorHAnsi"/>
          <w:b/>
          <w:caps/>
        </w:rPr>
        <w:lastRenderedPageBreak/>
        <w:t>2</w:t>
      </w:r>
      <w:r w:rsidR="00FA7C1A" w:rsidRPr="00BA0393">
        <w:rPr>
          <w:rFonts w:asciiTheme="minorHAnsi" w:hAnsiTheme="minorHAnsi" w:cstheme="minorHAnsi"/>
          <w:b/>
          <w:caps/>
        </w:rPr>
        <w:t xml:space="preserve">.6. </w:t>
      </w:r>
      <w:r w:rsidR="00FA7C1A" w:rsidRPr="00BA0393">
        <w:rPr>
          <w:rFonts w:asciiTheme="minorHAnsi" w:hAnsiTheme="minorHAnsi" w:cstheme="minorHAnsi"/>
          <w:b/>
        </w:rPr>
        <w:t>Darbu veikšanas galvenās metodes. Pielietotās mašīnas un mehānismi.</w:t>
      </w:r>
    </w:p>
    <w:p w14:paraId="7FD64268" w14:textId="77777777" w:rsidR="001816E2" w:rsidRPr="00BA0393" w:rsidRDefault="001816E2" w:rsidP="001876DA">
      <w:pPr>
        <w:widowControl/>
        <w:jc w:val="both"/>
        <w:rPr>
          <w:rFonts w:asciiTheme="minorHAnsi" w:hAnsiTheme="minorHAnsi" w:cstheme="minorHAnsi"/>
          <w:u w:val="single"/>
        </w:rPr>
      </w:pPr>
    </w:p>
    <w:p w14:paraId="5F5F6A22" w14:textId="28A24EF7" w:rsidR="00505023" w:rsidRPr="00BA0393" w:rsidRDefault="00505023" w:rsidP="00505023">
      <w:pPr>
        <w:jc w:val="center"/>
        <w:rPr>
          <w:rFonts w:asciiTheme="minorHAnsi" w:hAnsiTheme="minorHAnsi" w:cstheme="minorHAnsi"/>
        </w:rPr>
      </w:pPr>
      <w:r w:rsidRPr="00BA0393">
        <w:rPr>
          <w:rFonts w:asciiTheme="minorHAnsi" w:hAnsiTheme="minorHAnsi" w:cstheme="minorHAnsi"/>
          <w:b/>
        </w:rPr>
        <w:t>Būvdarbu veikšanai ieteicamo būvmašīnu</w:t>
      </w:r>
      <w:r w:rsidR="007725A9" w:rsidRPr="00BA0393">
        <w:rPr>
          <w:rFonts w:asciiTheme="minorHAnsi" w:hAnsiTheme="minorHAnsi" w:cstheme="minorHAnsi"/>
          <w:b/>
        </w:rPr>
        <w:t xml:space="preserve"> </w:t>
      </w:r>
      <w:r w:rsidRPr="00BA0393">
        <w:rPr>
          <w:rFonts w:asciiTheme="minorHAnsi" w:hAnsiTheme="minorHAnsi" w:cstheme="minorHAnsi"/>
          <w:b/>
        </w:rPr>
        <w:t>un iekārtu saraksts.</w:t>
      </w:r>
    </w:p>
    <w:p w14:paraId="6A7790BC" w14:textId="77777777" w:rsidR="00505023" w:rsidRPr="00BA0393" w:rsidRDefault="00505023" w:rsidP="00D968C8">
      <w:pPr>
        <w:rPr>
          <w:rFonts w:asciiTheme="minorHAnsi" w:hAnsiTheme="minorHAnsi" w:cstheme="minorHAnsi"/>
        </w:rPr>
      </w:pPr>
    </w:p>
    <w:tbl>
      <w:tblPr>
        <w:tblW w:w="8789" w:type="dxa"/>
        <w:tblInd w:w="-10" w:type="dxa"/>
        <w:tblLayout w:type="fixed"/>
        <w:tblLook w:val="0000" w:firstRow="0" w:lastRow="0" w:firstColumn="0" w:lastColumn="0" w:noHBand="0" w:noVBand="0"/>
      </w:tblPr>
      <w:tblGrid>
        <w:gridCol w:w="709"/>
        <w:gridCol w:w="3119"/>
        <w:gridCol w:w="3827"/>
        <w:gridCol w:w="1134"/>
      </w:tblGrid>
      <w:tr w:rsidR="002C345F" w:rsidRPr="00BA0393" w14:paraId="51C615B9" w14:textId="77777777" w:rsidTr="008A4CAB">
        <w:trPr>
          <w:trHeight w:val="160"/>
        </w:trPr>
        <w:tc>
          <w:tcPr>
            <w:tcW w:w="709" w:type="dxa"/>
            <w:tcBorders>
              <w:top w:val="single" w:sz="8" w:space="0" w:color="000000"/>
              <w:left w:val="single" w:sz="8" w:space="0" w:color="000000"/>
              <w:bottom w:val="single" w:sz="8" w:space="0" w:color="000000"/>
            </w:tcBorders>
            <w:shd w:val="clear" w:color="auto" w:fill="auto"/>
            <w:vAlign w:val="center"/>
          </w:tcPr>
          <w:p w14:paraId="07F87C34" w14:textId="77777777" w:rsidR="00505023" w:rsidRPr="00BA0393" w:rsidRDefault="00505023" w:rsidP="003B4A5A">
            <w:pPr>
              <w:jc w:val="center"/>
              <w:rPr>
                <w:rFonts w:asciiTheme="minorHAnsi" w:hAnsiTheme="minorHAnsi" w:cstheme="minorHAnsi"/>
                <w:b/>
                <w:iCs/>
                <w:sz w:val="20"/>
                <w:szCs w:val="20"/>
              </w:rPr>
            </w:pPr>
            <w:r w:rsidRPr="00BA0393">
              <w:rPr>
                <w:rFonts w:asciiTheme="minorHAnsi" w:hAnsiTheme="minorHAnsi" w:cstheme="minorHAnsi"/>
                <w:b/>
                <w:iCs/>
                <w:sz w:val="20"/>
                <w:szCs w:val="20"/>
              </w:rPr>
              <w:t>Nr. p.k.</w:t>
            </w:r>
          </w:p>
        </w:tc>
        <w:tc>
          <w:tcPr>
            <w:tcW w:w="3119" w:type="dxa"/>
            <w:tcBorders>
              <w:top w:val="single" w:sz="8" w:space="0" w:color="000000"/>
              <w:left w:val="single" w:sz="8" w:space="0" w:color="000000"/>
              <w:bottom w:val="single" w:sz="8" w:space="0" w:color="000000"/>
            </w:tcBorders>
            <w:shd w:val="clear" w:color="auto" w:fill="auto"/>
            <w:vAlign w:val="center"/>
          </w:tcPr>
          <w:p w14:paraId="62C18CB0" w14:textId="77777777" w:rsidR="00505023" w:rsidRPr="00BA0393" w:rsidRDefault="00505023" w:rsidP="003B4A5A">
            <w:pPr>
              <w:jc w:val="center"/>
              <w:rPr>
                <w:rFonts w:asciiTheme="minorHAnsi" w:hAnsiTheme="minorHAnsi" w:cstheme="minorHAnsi"/>
                <w:b/>
                <w:iCs/>
                <w:sz w:val="20"/>
                <w:szCs w:val="20"/>
              </w:rPr>
            </w:pPr>
            <w:r w:rsidRPr="00BA0393">
              <w:rPr>
                <w:rFonts w:asciiTheme="minorHAnsi" w:hAnsiTheme="minorHAnsi" w:cstheme="minorHAnsi"/>
                <w:b/>
                <w:iCs/>
                <w:sz w:val="20"/>
                <w:szCs w:val="20"/>
              </w:rPr>
              <w:t>Nosaukums (pielietojums)</w:t>
            </w:r>
          </w:p>
        </w:tc>
        <w:tc>
          <w:tcPr>
            <w:tcW w:w="3827" w:type="dxa"/>
            <w:tcBorders>
              <w:top w:val="single" w:sz="8" w:space="0" w:color="000000"/>
              <w:left w:val="single" w:sz="8" w:space="0" w:color="000000"/>
              <w:bottom w:val="single" w:sz="8" w:space="0" w:color="000000"/>
            </w:tcBorders>
            <w:shd w:val="clear" w:color="auto" w:fill="auto"/>
            <w:vAlign w:val="center"/>
          </w:tcPr>
          <w:p w14:paraId="363F25D0" w14:textId="77777777" w:rsidR="00505023" w:rsidRPr="00BA0393" w:rsidRDefault="00505023" w:rsidP="003B4A5A">
            <w:pPr>
              <w:jc w:val="center"/>
              <w:rPr>
                <w:rFonts w:asciiTheme="minorHAnsi" w:hAnsiTheme="minorHAnsi" w:cstheme="minorHAnsi"/>
                <w:b/>
                <w:iCs/>
                <w:sz w:val="20"/>
                <w:szCs w:val="20"/>
              </w:rPr>
            </w:pPr>
            <w:r w:rsidRPr="00BA0393">
              <w:rPr>
                <w:rFonts w:asciiTheme="minorHAnsi" w:hAnsiTheme="minorHAnsi" w:cstheme="minorHAnsi"/>
                <w:b/>
                <w:iCs/>
                <w:sz w:val="20"/>
                <w:szCs w:val="20"/>
              </w:rPr>
              <w:t>Uzdevums</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F9A694A" w14:textId="77777777" w:rsidR="00505023" w:rsidRPr="00BA0393" w:rsidRDefault="00505023" w:rsidP="0006604B">
            <w:pPr>
              <w:jc w:val="center"/>
              <w:rPr>
                <w:rFonts w:asciiTheme="minorHAnsi" w:hAnsiTheme="minorHAnsi" w:cstheme="minorHAnsi"/>
                <w:b/>
                <w:iCs/>
                <w:sz w:val="20"/>
                <w:szCs w:val="20"/>
              </w:rPr>
            </w:pPr>
            <w:r w:rsidRPr="00BA0393">
              <w:rPr>
                <w:rFonts w:asciiTheme="minorHAnsi" w:hAnsiTheme="minorHAnsi" w:cstheme="minorHAnsi"/>
                <w:b/>
                <w:iCs/>
                <w:sz w:val="20"/>
                <w:szCs w:val="20"/>
              </w:rPr>
              <w:t>Dau-dzums</w:t>
            </w:r>
          </w:p>
        </w:tc>
      </w:tr>
      <w:tr w:rsidR="002C345F" w:rsidRPr="00BA0393" w14:paraId="466FED46" w14:textId="77777777" w:rsidTr="008A4CAB">
        <w:trPr>
          <w:trHeight w:val="160"/>
        </w:trPr>
        <w:tc>
          <w:tcPr>
            <w:tcW w:w="709" w:type="dxa"/>
            <w:tcBorders>
              <w:top w:val="single" w:sz="8" w:space="0" w:color="000000"/>
              <w:left w:val="single" w:sz="8" w:space="0" w:color="000000"/>
              <w:bottom w:val="single" w:sz="8" w:space="0" w:color="000000"/>
            </w:tcBorders>
            <w:shd w:val="clear" w:color="auto" w:fill="auto"/>
            <w:vAlign w:val="center"/>
          </w:tcPr>
          <w:p w14:paraId="373C2BE1" w14:textId="77777777" w:rsidR="00001869" w:rsidRPr="00BA0393" w:rsidRDefault="00001869" w:rsidP="003B4A5A">
            <w:pPr>
              <w:jc w:val="center"/>
              <w:rPr>
                <w:rFonts w:asciiTheme="minorHAnsi" w:hAnsiTheme="minorHAnsi" w:cstheme="minorHAnsi"/>
                <w:b/>
                <w:i/>
                <w:sz w:val="20"/>
                <w:szCs w:val="20"/>
              </w:rPr>
            </w:pPr>
            <w:r w:rsidRPr="00BA0393">
              <w:rPr>
                <w:rFonts w:asciiTheme="minorHAnsi" w:hAnsiTheme="minorHAnsi" w:cstheme="minorHAnsi"/>
                <w:b/>
                <w:i/>
                <w:sz w:val="20"/>
                <w:szCs w:val="20"/>
              </w:rPr>
              <w:t>1</w:t>
            </w:r>
          </w:p>
        </w:tc>
        <w:tc>
          <w:tcPr>
            <w:tcW w:w="3119" w:type="dxa"/>
            <w:tcBorders>
              <w:top w:val="single" w:sz="8" w:space="0" w:color="000000"/>
              <w:left w:val="single" w:sz="8" w:space="0" w:color="000000"/>
              <w:bottom w:val="single" w:sz="8" w:space="0" w:color="000000"/>
            </w:tcBorders>
            <w:shd w:val="clear" w:color="auto" w:fill="auto"/>
            <w:vAlign w:val="center"/>
          </w:tcPr>
          <w:p w14:paraId="1A6C3021" w14:textId="77777777" w:rsidR="00001869" w:rsidRPr="00BA0393" w:rsidRDefault="00001869" w:rsidP="003B4A5A">
            <w:pPr>
              <w:jc w:val="center"/>
              <w:rPr>
                <w:rFonts w:asciiTheme="minorHAnsi" w:hAnsiTheme="minorHAnsi" w:cstheme="minorHAnsi"/>
                <w:b/>
                <w:i/>
                <w:sz w:val="20"/>
                <w:szCs w:val="20"/>
              </w:rPr>
            </w:pPr>
            <w:r w:rsidRPr="00BA0393">
              <w:rPr>
                <w:rFonts w:asciiTheme="minorHAnsi" w:hAnsiTheme="minorHAnsi" w:cstheme="minorHAnsi"/>
                <w:b/>
                <w:i/>
                <w:sz w:val="20"/>
                <w:szCs w:val="20"/>
              </w:rPr>
              <w:t>2</w:t>
            </w:r>
          </w:p>
        </w:tc>
        <w:tc>
          <w:tcPr>
            <w:tcW w:w="3827" w:type="dxa"/>
            <w:tcBorders>
              <w:top w:val="single" w:sz="8" w:space="0" w:color="000000"/>
              <w:left w:val="single" w:sz="8" w:space="0" w:color="000000"/>
              <w:bottom w:val="single" w:sz="8" w:space="0" w:color="000000"/>
            </w:tcBorders>
            <w:shd w:val="clear" w:color="auto" w:fill="auto"/>
            <w:vAlign w:val="center"/>
          </w:tcPr>
          <w:p w14:paraId="437F3037" w14:textId="77777777" w:rsidR="00001869" w:rsidRPr="00BA0393" w:rsidRDefault="00001869" w:rsidP="003B4A5A">
            <w:pPr>
              <w:jc w:val="center"/>
              <w:rPr>
                <w:rFonts w:asciiTheme="minorHAnsi" w:hAnsiTheme="minorHAnsi" w:cstheme="minorHAnsi"/>
                <w:b/>
                <w:i/>
                <w:sz w:val="20"/>
                <w:szCs w:val="20"/>
              </w:rPr>
            </w:pPr>
            <w:r w:rsidRPr="00BA0393">
              <w:rPr>
                <w:rFonts w:asciiTheme="minorHAnsi" w:hAnsiTheme="minorHAnsi" w:cstheme="minorHAnsi"/>
                <w:b/>
                <w:i/>
                <w:sz w:val="20"/>
                <w:szCs w:val="20"/>
              </w:rPr>
              <w:t>3</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16979BD" w14:textId="77777777" w:rsidR="00001869" w:rsidRPr="00BA0393" w:rsidRDefault="00001869" w:rsidP="0006604B">
            <w:pPr>
              <w:jc w:val="center"/>
              <w:rPr>
                <w:rFonts w:asciiTheme="minorHAnsi" w:hAnsiTheme="minorHAnsi" w:cstheme="minorHAnsi"/>
                <w:b/>
                <w:i/>
                <w:sz w:val="20"/>
                <w:szCs w:val="20"/>
              </w:rPr>
            </w:pPr>
            <w:r w:rsidRPr="00BA0393">
              <w:rPr>
                <w:rFonts w:asciiTheme="minorHAnsi" w:hAnsiTheme="minorHAnsi" w:cstheme="minorHAnsi"/>
                <w:b/>
                <w:i/>
                <w:sz w:val="20"/>
                <w:szCs w:val="20"/>
              </w:rPr>
              <w:t>4</w:t>
            </w:r>
          </w:p>
        </w:tc>
      </w:tr>
      <w:tr w:rsidR="00CC5FBD" w:rsidRPr="00BA0393" w14:paraId="19273256" w14:textId="77777777" w:rsidTr="008A4CAB">
        <w:trPr>
          <w:trHeight w:val="397"/>
        </w:trPr>
        <w:tc>
          <w:tcPr>
            <w:tcW w:w="709" w:type="dxa"/>
            <w:tcBorders>
              <w:top w:val="single" w:sz="8" w:space="0" w:color="000000"/>
              <w:left w:val="single" w:sz="8" w:space="0" w:color="000000"/>
              <w:bottom w:val="single" w:sz="8" w:space="0" w:color="000000"/>
            </w:tcBorders>
            <w:shd w:val="clear" w:color="auto" w:fill="auto"/>
            <w:vAlign w:val="center"/>
          </w:tcPr>
          <w:p w14:paraId="4B50C677" w14:textId="6F373132" w:rsidR="00CC5FBD" w:rsidRPr="00BA0393" w:rsidRDefault="00CC5FBD" w:rsidP="00CC5FBD">
            <w:pPr>
              <w:rPr>
                <w:rFonts w:asciiTheme="minorHAnsi" w:hAnsiTheme="minorHAnsi" w:cstheme="minorHAnsi"/>
              </w:rPr>
            </w:pPr>
            <w:r w:rsidRPr="00BA0393">
              <w:rPr>
                <w:rFonts w:asciiTheme="minorHAnsi" w:hAnsiTheme="minorHAnsi" w:cstheme="minorHAnsi"/>
              </w:rPr>
              <w:t>1.</w:t>
            </w:r>
          </w:p>
        </w:tc>
        <w:tc>
          <w:tcPr>
            <w:tcW w:w="3119" w:type="dxa"/>
            <w:tcBorders>
              <w:top w:val="single" w:sz="8" w:space="0" w:color="000000"/>
              <w:left w:val="single" w:sz="8" w:space="0" w:color="000000"/>
              <w:bottom w:val="single" w:sz="8" w:space="0" w:color="000000"/>
            </w:tcBorders>
            <w:shd w:val="clear" w:color="auto" w:fill="auto"/>
            <w:vAlign w:val="center"/>
          </w:tcPr>
          <w:p w14:paraId="74DAAAEE" w14:textId="2076B4B5" w:rsidR="00CC5FBD" w:rsidRPr="00BC1D2C" w:rsidRDefault="00CC5FBD" w:rsidP="00CC5FBD">
            <w:pPr>
              <w:rPr>
                <w:rFonts w:asciiTheme="minorHAnsi" w:hAnsiTheme="minorHAnsi" w:cstheme="minorHAnsi"/>
                <w:color w:val="FF0000"/>
              </w:rPr>
            </w:pPr>
            <w:r w:rsidRPr="00BA0393">
              <w:rPr>
                <w:rFonts w:asciiTheme="minorHAnsi" w:hAnsiTheme="minorHAnsi" w:cstheme="minorHAnsi"/>
              </w:rPr>
              <w:t>Ekskavators ar maināmu aprīkojumu</w:t>
            </w:r>
          </w:p>
        </w:tc>
        <w:tc>
          <w:tcPr>
            <w:tcW w:w="3827" w:type="dxa"/>
            <w:tcBorders>
              <w:top w:val="single" w:sz="8" w:space="0" w:color="000000"/>
              <w:left w:val="single" w:sz="8" w:space="0" w:color="000000"/>
              <w:bottom w:val="single" w:sz="8" w:space="0" w:color="000000"/>
            </w:tcBorders>
            <w:shd w:val="clear" w:color="auto" w:fill="auto"/>
            <w:vAlign w:val="center"/>
          </w:tcPr>
          <w:p w14:paraId="03DC554A" w14:textId="51FE95AD" w:rsidR="00CC5FBD" w:rsidRPr="00BC1D2C" w:rsidRDefault="00CC5FBD" w:rsidP="00CC5FBD">
            <w:pPr>
              <w:rPr>
                <w:rFonts w:asciiTheme="minorHAnsi" w:hAnsiTheme="minorHAnsi" w:cstheme="minorHAnsi"/>
                <w:color w:val="FF0000"/>
              </w:rPr>
            </w:pPr>
            <w:r w:rsidRPr="00BA0393">
              <w:rPr>
                <w:rFonts w:asciiTheme="minorHAnsi" w:hAnsiTheme="minorHAnsi" w:cstheme="minorHAnsi"/>
              </w:rPr>
              <w:t xml:space="preserve">Zemes un iekraušanas darbi. </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6C0AFDB" w14:textId="3BF4E08C" w:rsidR="00CC5FBD" w:rsidRPr="00BC1D2C" w:rsidRDefault="00CC5FBD" w:rsidP="00CC5FBD">
            <w:pPr>
              <w:jc w:val="center"/>
              <w:rPr>
                <w:rFonts w:asciiTheme="minorHAnsi" w:hAnsiTheme="minorHAnsi" w:cstheme="minorHAnsi"/>
                <w:color w:val="FF0000"/>
              </w:rPr>
            </w:pPr>
            <w:r>
              <w:rPr>
                <w:rFonts w:asciiTheme="minorHAnsi" w:hAnsiTheme="minorHAnsi" w:cstheme="minorHAnsi"/>
              </w:rPr>
              <w:t>1</w:t>
            </w:r>
          </w:p>
        </w:tc>
      </w:tr>
      <w:tr w:rsidR="00CC5FBD" w:rsidRPr="00BA0393" w14:paraId="3F878D7F" w14:textId="77777777" w:rsidTr="008A4CAB">
        <w:trPr>
          <w:trHeight w:val="397"/>
        </w:trPr>
        <w:tc>
          <w:tcPr>
            <w:tcW w:w="709" w:type="dxa"/>
            <w:tcBorders>
              <w:top w:val="single" w:sz="8" w:space="0" w:color="000000"/>
              <w:left w:val="single" w:sz="8" w:space="0" w:color="000000"/>
              <w:bottom w:val="single" w:sz="8" w:space="0" w:color="000000"/>
            </w:tcBorders>
            <w:shd w:val="clear" w:color="auto" w:fill="auto"/>
            <w:vAlign w:val="center"/>
          </w:tcPr>
          <w:p w14:paraId="0FC2D58D" w14:textId="184DFA51" w:rsidR="00CC5FBD" w:rsidRPr="00BA0393" w:rsidRDefault="00CC5FBD" w:rsidP="00CC5FBD">
            <w:pPr>
              <w:rPr>
                <w:rFonts w:asciiTheme="minorHAnsi" w:hAnsiTheme="minorHAnsi" w:cstheme="minorHAnsi"/>
              </w:rPr>
            </w:pPr>
            <w:r w:rsidRPr="00BA0393">
              <w:rPr>
                <w:rFonts w:asciiTheme="minorHAnsi" w:hAnsiTheme="minorHAnsi" w:cstheme="minorHAnsi"/>
              </w:rPr>
              <w:t>2.</w:t>
            </w:r>
          </w:p>
        </w:tc>
        <w:tc>
          <w:tcPr>
            <w:tcW w:w="3119" w:type="dxa"/>
            <w:tcBorders>
              <w:top w:val="single" w:sz="8" w:space="0" w:color="000000"/>
              <w:left w:val="single" w:sz="8" w:space="0" w:color="000000"/>
              <w:bottom w:val="single" w:sz="8" w:space="0" w:color="000000"/>
            </w:tcBorders>
            <w:shd w:val="clear" w:color="auto" w:fill="auto"/>
            <w:vAlign w:val="center"/>
          </w:tcPr>
          <w:p w14:paraId="40874090" w14:textId="09895297" w:rsidR="00CC5FBD" w:rsidRPr="00BA0393" w:rsidRDefault="00CC5FBD" w:rsidP="00CC5FBD">
            <w:pPr>
              <w:rPr>
                <w:rFonts w:asciiTheme="minorHAnsi" w:hAnsiTheme="minorHAnsi" w:cstheme="minorHAnsi"/>
              </w:rPr>
            </w:pPr>
            <w:r w:rsidRPr="00BA0393">
              <w:rPr>
                <w:rFonts w:asciiTheme="minorHAnsi" w:hAnsiTheme="minorHAnsi" w:cstheme="minorHAnsi"/>
              </w:rPr>
              <w:t>Autovilcējs ar piekabi c/s 25 t</w:t>
            </w:r>
          </w:p>
        </w:tc>
        <w:tc>
          <w:tcPr>
            <w:tcW w:w="3827" w:type="dxa"/>
            <w:tcBorders>
              <w:top w:val="single" w:sz="8" w:space="0" w:color="000000"/>
              <w:left w:val="single" w:sz="8" w:space="0" w:color="000000"/>
              <w:bottom w:val="single" w:sz="8" w:space="0" w:color="000000"/>
            </w:tcBorders>
            <w:shd w:val="clear" w:color="auto" w:fill="auto"/>
            <w:vAlign w:val="center"/>
          </w:tcPr>
          <w:p w14:paraId="1FC4B2F3" w14:textId="74323003" w:rsidR="00CC5FBD" w:rsidRPr="00BA0393" w:rsidRDefault="00CC5FBD" w:rsidP="00CC5FBD">
            <w:pPr>
              <w:rPr>
                <w:rFonts w:asciiTheme="minorHAnsi" w:hAnsiTheme="minorHAnsi" w:cstheme="minorHAnsi"/>
              </w:rPr>
            </w:pPr>
            <w:r w:rsidRPr="00BA0393">
              <w:rPr>
                <w:rFonts w:asciiTheme="minorHAnsi" w:hAnsiTheme="minorHAnsi" w:cstheme="minorHAnsi"/>
              </w:rPr>
              <w:t xml:space="preserve">Materiālu un iekārtu transportēšana. </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811D790" w14:textId="4468D608" w:rsidR="00CC5FBD" w:rsidRPr="00BA0393" w:rsidRDefault="00CC5FBD" w:rsidP="00CC5FBD">
            <w:pPr>
              <w:jc w:val="center"/>
              <w:rPr>
                <w:rFonts w:asciiTheme="minorHAnsi" w:hAnsiTheme="minorHAnsi" w:cstheme="minorHAnsi"/>
              </w:rPr>
            </w:pPr>
            <w:r>
              <w:rPr>
                <w:rFonts w:asciiTheme="minorHAnsi" w:hAnsiTheme="minorHAnsi" w:cstheme="minorHAnsi"/>
              </w:rPr>
              <w:t>1</w:t>
            </w:r>
          </w:p>
        </w:tc>
      </w:tr>
      <w:tr w:rsidR="00CC5FBD" w:rsidRPr="00BA0393" w14:paraId="5BA1E931" w14:textId="77777777" w:rsidTr="008A4CAB">
        <w:trPr>
          <w:trHeight w:val="397"/>
        </w:trPr>
        <w:tc>
          <w:tcPr>
            <w:tcW w:w="709" w:type="dxa"/>
            <w:tcBorders>
              <w:top w:val="single" w:sz="8" w:space="0" w:color="000000"/>
              <w:left w:val="single" w:sz="8" w:space="0" w:color="000000"/>
              <w:bottom w:val="single" w:sz="8" w:space="0" w:color="000000"/>
            </w:tcBorders>
            <w:shd w:val="clear" w:color="auto" w:fill="auto"/>
            <w:vAlign w:val="center"/>
          </w:tcPr>
          <w:p w14:paraId="4BBE2C9D" w14:textId="43D4B884" w:rsidR="00CC5FBD" w:rsidRPr="00BA0393" w:rsidRDefault="00CC5FBD" w:rsidP="00CC5FBD">
            <w:pPr>
              <w:rPr>
                <w:rFonts w:asciiTheme="minorHAnsi" w:hAnsiTheme="minorHAnsi" w:cstheme="minorHAnsi"/>
              </w:rPr>
            </w:pPr>
            <w:r w:rsidRPr="00BA0393">
              <w:rPr>
                <w:rFonts w:asciiTheme="minorHAnsi" w:hAnsiTheme="minorHAnsi" w:cstheme="minorHAnsi"/>
              </w:rPr>
              <w:t>3.</w:t>
            </w:r>
          </w:p>
        </w:tc>
        <w:tc>
          <w:tcPr>
            <w:tcW w:w="3119" w:type="dxa"/>
            <w:tcBorders>
              <w:top w:val="single" w:sz="8" w:space="0" w:color="000000"/>
              <w:left w:val="single" w:sz="8" w:space="0" w:color="000000"/>
              <w:bottom w:val="single" w:sz="8" w:space="0" w:color="000000"/>
            </w:tcBorders>
            <w:shd w:val="clear" w:color="auto" w:fill="auto"/>
            <w:vAlign w:val="center"/>
          </w:tcPr>
          <w:p w14:paraId="59C26D95" w14:textId="6B51C4F4" w:rsidR="00CC5FBD" w:rsidRPr="00CC5FBD" w:rsidRDefault="00CC5FBD" w:rsidP="00CC5FBD">
            <w:pPr>
              <w:rPr>
                <w:rFonts w:asciiTheme="minorHAnsi" w:hAnsiTheme="minorHAnsi" w:cstheme="minorHAnsi"/>
              </w:rPr>
            </w:pPr>
            <w:r w:rsidRPr="00CC5FBD">
              <w:rPr>
                <w:rFonts w:asciiTheme="minorHAnsi" w:hAnsiTheme="minorHAnsi" w:cstheme="minorHAnsi"/>
              </w:rPr>
              <w:t xml:space="preserve">Pneimatiskais </w:t>
            </w:r>
            <w:proofErr w:type="spellStart"/>
            <w:r w:rsidRPr="00CC5FBD">
              <w:rPr>
                <w:rFonts w:asciiTheme="minorHAnsi" w:hAnsiTheme="minorHAnsi" w:cstheme="minorHAnsi"/>
              </w:rPr>
              <w:t>perfarators</w:t>
            </w:r>
            <w:proofErr w:type="spellEnd"/>
          </w:p>
        </w:tc>
        <w:tc>
          <w:tcPr>
            <w:tcW w:w="3827" w:type="dxa"/>
            <w:tcBorders>
              <w:top w:val="single" w:sz="8" w:space="0" w:color="000000"/>
              <w:left w:val="single" w:sz="8" w:space="0" w:color="000000"/>
              <w:bottom w:val="single" w:sz="8" w:space="0" w:color="000000"/>
            </w:tcBorders>
            <w:shd w:val="clear" w:color="auto" w:fill="auto"/>
            <w:vAlign w:val="center"/>
          </w:tcPr>
          <w:p w14:paraId="12F2D236" w14:textId="7B56D423" w:rsidR="00CC5FBD" w:rsidRPr="00CC5FBD" w:rsidRDefault="00CC5FBD" w:rsidP="00CC5FBD">
            <w:pPr>
              <w:rPr>
                <w:rFonts w:asciiTheme="minorHAnsi" w:hAnsiTheme="minorHAnsi" w:cstheme="minorHAnsi"/>
              </w:rPr>
            </w:pPr>
            <w:proofErr w:type="spellStart"/>
            <w:r w:rsidRPr="00CC5FBD">
              <w:rPr>
                <w:rFonts w:asciiTheme="minorHAnsi" w:hAnsiTheme="minorHAnsi" w:cstheme="minorHAnsi"/>
              </w:rPr>
              <w:t>Dzelsbetona</w:t>
            </w:r>
            <w:proofErr w:type="spellEnd"/>
            <w:r w:rsidRPr="00CC5FBD">
              <w:rPr>
                <w:rFonts w:asciiTheme="minorHAnsi" w:hAnsiTheme="minorHAnsi" w:cstheme="minorHAnsi"/>
              </w:rPr>
              <w:t xml:space="preserve"> konstrukcijas demontāžai</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877165F" w14:textId="27F16510" w:rsidR="00CC5FBD" w:rsidRPr="00BC1D2C" w:rsidRDefault="00CC5FBD" w:rsidP="00CC5FBD">
            <w:pPr>
              <w:jc w:val="center"/>
              <w:rPr>
                <w:rFonts w:asciiTheme="minorHAnsi" w:hAnsiTheme="minorHAnsi" w:cstheme="minorHAnsi"/>
                <w:color w:val="FF0000"/>
              </w:rPr>
            </w:pPr>
            <w:r w:rsidRPr="005606DE">
              <w:rPr>
                <w:rFonts w:asciiTheme="minorHAnsi" w:hAnsiTheme="minorHAnsi" w:cstheme="minorHAnsi"/>
              </w:rPr>
              <w:t>1</w:t>
            </w:r>
          </w:p>
        </w:tc>
      </w:tr>
    </w:tbl>
    <w:p w14:paraId="37887D57" w14:textId="77777777" w:rsidR="008E3369" w:rsidRPr="00BA0393" w:rsidRDefault="008E3369" w:rsidP="00D968C8">
      <w:pPr>
        <w:rPr>
          <w:rFonts w:asciiTheme="minorHAnsi" w:hAnsiTheme="minorHAnsi" w:cstheme="minorHAnsi"/>
        </w:rPr>
      </w:pPr>
    </w:p>
    <w:p w14:paraId="0A3D410F" w14:textId="0EBCAAC8" w:rsidR="00505023" w:rsidRPr="00BA0393" w:rsidRDefault="00505023" w:rsidP="008A4CAB">
      <w:pPr>
        <w:jc w:val="both"/>
        <w:rPr>
          <w:rFonts w:asciiTheme="minorHAnsi" w:hAnsiTheme="minorHAnsi" w:cstheme="minorHAnsi"/>
        </w:rPr>
      </w:pPr>
      <w:r w:rsidRPr="00BA0393">
        <w:rPr>
          <w:rFonts w:asciiTheme="minorHAnsi" w:hAnsiTheme="minorHAnsi" w:cstheme="minorHAnsi"/>
        </w:rPr>
        <w:t>Iepriekš minētās mašīnas un mehānismus var ai</w:t>
      </w:r>
      <w:r w:rsidR="00022ECF" w:rsidRPr="00BA0393">
        <w:rPr>
          <w:rFonts w:asciiTheme="minorHAnsi" w:hAnsiTheme="minorHAnsi" w:cstheme="minorHAnsi"/>
        </w:rPr>
        <w:t>zv</w:t>
      </w:r>
      <w:r w:rsidR="00F74586" w:rsidRPr="00BA0393">
        <w:rPr>
          <w:rFonts w:asciiTheme="minorHAnsi" w:hAnsiTheme="minorHAnsi" w:cstheme="minorHAnsi"/>
        </w:rPr>
        <w:t>ietot</w:t>
      </w:r>
      <w:r w:rsidR="007E798C" w:rsidRPr="00BA0393">
        <w:rPr>
          <w:rFonts w:asciiTheme="minorHAnsi" w:hAnsiTheme="minorHAnsi" w:cstheme="minorHAnsi"/>
        </w:rPr>
        <w:t xml:space="preserve"> vai papildināt </w:t>
      </w:r>
      <w:r w:rsidR="00F74586" w:rsidRPr="00BA0393">
        <w:rPr>
          <w:rFonts w:asciiTheme="minorHAnsi" w:hAnsiTheme="minorHAnsi" w:cstheme="minorHAnsi"/>
        </w:rPr>
        <w:t>ar cit</w:t>
      </w:r>
      <w:r w:rsidR="00022ECF" w:rsidRPr="00BA0393">
        <w:rPr>
          <w:rFonts w:asciiTheme="minorHAnsi" w:hAnsiTheme="minorHAnsi" w:cstheme="minorHAnsi"/>
        </w:rPr>
        <w:t>ām, kurām</w:t>
      </w:r>
      <w:r w:rsidRPr="00BA0393">
        <w:rPr>
          <w:rFonts w:asciiTheme="minorHAnsi" w:hAnsiTheme="minorHAnsi" w:cstheme="minorHAnsi"/>
        </w:rPr>
        <w:t xml:space="preserve"> ir atbilstošas darba funkcijas</w:t>
      </w:r>
      <w:r w:rsidR="002C345F" w:rsidRPr="00BA0393">
        <w:rPr>
          <w:rFonts w:asciiTheme="minorHAnsi" w:hAnsiTheme="minorHAnsi" w:cstheme="minorHAnsi"/>
        </w:rPr>
        <w:t>.</w:t>
      </w:r>
    </w:p>
    <w:p w14:paraId="7994ADD2" w14:textId="7BEFD7BD" w:rsidR="002F3B29" w:rsidRPr="00BA0393" w:rsidRDefault="006225C0" w:rsidP="00687E4C">
      <w:pPr>
        <w:widowControl/>
        <w:suppressAutoHyphens w:val="0"/>
        <w:rPr>
          <w:rFonts w:asciiTheme="minorHAnsi" w:hAnsiTheme="minorHAnsi" w:cstheme="minorHAnsi"/>
          <w:b/>
          <w:sz w:val="28"/>
          <w:szCs w:val="28"/>
        </w:rPr>
      </w:pPr>
      <w:r w:rsidRPr="00BA0393">
        <w:rPr>
          <w:rFonts w:asciiTheme="minorHAnsi" w:hAnsiTheme="minorHAnsi" w:cstheme="minorHAnsi"/>
          <w:b/>
          <w:sz w:val="28"/>
          <w:szCs w:val="28"/>
        </w:rPr>
        <w:br w:type="page"/>
      </w:r>
      <w:r w:rsidR="002F3B29" w:rsidRPr="00BA0393">
        <w:rPr>
          <w:rFonts w:asciiTheme="minorHAnsi" w:hAnsiTheme="minorHAnsi" w:cstheme="minorHAnsi"/>
          <w:b/>
          <w:sz w:val="28"/>
          <w:szCs w:val="28"/>
        </w:rPr>
        <w:lastRenderedPageBreak/>
        <w:t>3. BŪVDARBU KVALITĀTES KONTROLE</w:t>
      </w:r>
    </w:p>
    <w:p w14:paraId="57DD3E3C" w14:textId="77777777" w:rsidR="002F3B29" w:rsidRPr="00BA0393" w:rsidRDefault="002F3B29" w:rsidP="002F3B29">
      <w:pPr>
        <w:rPr>
          <w:rFonts w:asciiTheme="minorHAnsi" w:hAnsiTheme="minorHAnsi" w:cstheme="minorHAnsi"/>
        </w:rPr>
      </w:pPr>
    </w:p>
    <w:p w14:paraId="5DA961D5" w14:textId="68D548E6" w:rsidR="002F3B29" w:rsidRPr="00BA0393" w:rsidRDefault="002F3B29" w:rsidP="002F3B29">
      <w:pPr>
        <w:widowControl/>
        <w:suppressAutoHyphens w:val="0"/>
        <w:autoSpaceDE w:val="0"/>
        <w:autoSpaceDN w:val="0"/>
        <w:adjustRightInd w:val="0"/>
        <w:jc w:val="both"/>
        <w:rPr>
          <w:rFonts w:asciiTheme="minorHAnsi" w:eastAsia="Times New Roman" w:hAnsiTheme="minorHAnsi" w:cstheme="minorHAnsi"/>
          <w:kern w:val="0"/>
          <w:lang w:eastAsia="lv-LV" w:bidi="ar-SA"/>
        </w:rPr>
      </w:pPr>
      <w:r w:rsidRPr="00BA0393">
        <w:rPr>
          <w:rFonts w:asciiTheme="minorHAnsi" w:eastAsia="Times New Roman" w:hAnsiTheme="minorHAnsi" w:cstheme="minorHAnsi"/>
          <w:kern w:val="0"/>
          <w:lang w:eastAsia="lv-LV" w:bidi="ar-SA"/>
        </w:rPr>
        <w:t xml:space="preserve">3.1. </w:t>
      </w:r>
      <w:bookmarkStart w:id="34" w:name="_Hlk126317770"/>
      <w:r w:rsidRPr="00BA0393">
        <w:rPr>
          <w:rFonts w:asciiTheme="minorHAnsi" w:eastAsia="Times New Roman" w:hAnsiTheme="minorHAnsi" w:cstheme="minorHAnsi"/>
          <w:kern w:val="0"/>
          <w:lang w:eastAsia="lv-LV" w:bidi="ar-SA"/>
        </w:rPr>
        <w:t>Pasūtītājs saskaņā ar Būvniecības likuma 19</w:t>
      </w:r>
      <w:bookmarkEnd w:id="34"/>
      <w:r w:rsidRPr="00BA0393">
        <w:rPr>
          <w:rFonts w:asciiTheme="minorHAnsi" w:eastAsia="Times New Roman" w:hAnsiTheme="minorHAnsi" w:cstheme="minorHAnsi"/>
          <w:kern w:val="0"/>
          <w:lang w:eastAsia="lv-LV" w:bidi="ar-SA"/>
        </w:rPr>
        <w:t xml:space="preserve">. pantu darbu kvalitātes kontrolei pieaicina būvuzraugu. </w:t>
      </w:r>
      <w:del w:id="35" w:author="User" w:date="2023-02-03T11:55:00Z">
        <w:r w:rsidRPr="00BA0393" w:rsidDel="005E40A3">
          <w:rPr>
            <w:rFonts w:asciiTheme="minorHAnsi" w:eastAsia="Times New Roman" w:hAnsiTheme="minorHAnsi" w:cstheme="minorHAnsi"/>
            <w:kern w:val="0"/>
            <w:lang w:eastAsia="lv-LV" w:bidi="ar-SA"/>
          </w:rPr>
          <w:delText>Zemes īpašnieks</w:delText>
        </w:r>
      </w:del>
      <w:ins w:id="36" w:author="User" w:date="2023-02-03T11:55:00Z">
        <w:r w:rsidR="005E40A3">
          <w:rPr>
            <w:rFonts w:asciiTheme="minorHAnsi" w:eastAsia="Times New Roman" w:hAnsiTheme="minorHAnsi" w:cstheme="minorHAnsi"/>
            <w:kern w:val="0"/>
            <w:lang w:eastAsia="lv-LV" w:bidi="ar-SA"/>
          </w:rPr>
          <w:t>Piestātnes Nr. 16 valdītājs</w:t>
        </w:r>
      </w:ins>
      <w:r w:rsidRPr="00BA0393">
        <w:rPr>
          <w:rFonts w:asciiTheme="minorHAnsi" w:eastAsia="Times New Roman" w:hAnsiTheme="minorHAnsi" w:cstheme="minorHAnsi"/>
          <w:kern w:val="0"/>
          <w:lang w:eastAsia="lv-LV" w:bidi="ar-SA"/>
        </w:rPr>
        <w:t xml:space="preserve"> ir atbildīgs arī par normatīvajiem aktiem atbilstoša būvprojekta izstrādātāja, būvdarbu veicēja un būvuzrauga izvēli.</w:t>
      </w:r>
    </w:p>
    <w:p w14:paraId="461B00A5" w14:textId="77777777" w:rsidR="002F3B29" w:rsidRPr="00BA0393" w:rsidRDefault="002F3B29" w:rsidP="002F3B29">
      <w:pPr>
        <w:widowControl/>
        <w:suppressAutoHyphens w:val="0"/>
        <w:autoSpaceDE w:val="0"/>
        <w:autoSpaceDN w:val="0"/>
        <w:adjustRightInd w:val="0"/>
        <w:jc w:val="both"/>
        <w:rPr>
          <w:rFonts w:asciiTheme="minorHAnsi" w:eastAsia="Times New Roman" w:hAnsiTheme="minorHAnsi" w:cstheme="minorHAnsi"/>
          <w:kern w:val="0"/>
          <w:lang w:eastAsia="lv-LV" w:bidi="ar-SA"/>
        </w:rPr>
      </w:pPr>
      <w:r w:rsidRPr="00BA0393">
        <w:rPr>
          <w:rFonts w:asciiTheme="minorHAnsi" w:eastAsia="Times New Roman" w:hAnsiTheme="minorHAnsi" w:cstheme="minorHAnsi"/>
          <w:kern w:val="0"/>
          <w:lang w:eastAsia="lv-LV" w:bidi="ar-SA"/>
        </w:rPr>
        <w:t>3.2. Būvuzraudzību ir tiesīgs veikt tikai no darbu veicēja un būvprojekta izstrādātāja neatkarīgs būvkomersants vai būvspeciālists (būvuzraugs). Par būvuzraugu nevar būt persona, kurai ir darba attiecībās ar būvkomersantu, kas veic piegādes uzraugāmajam būvobjektam.</w:t>
      </w:r>
    </w:p>
    <w:p w14:paraId="14F492BC" w14:textId="1F8BA71F" w:rsidR="002F3B29" w:rsidRPr="00BA0393" w:rsidRDefault="002F3B29" w:rsidP="002F3B29">
      <w:pPr>
        <w:widowControl/>
        <w:suppressAutoHyphens w:val="0"/>
        <w:autoSpaceDE w:val="0"/>
        <w:autoSpaceDN w:val="0"/>
        <w:adjustRightInd w:val="0"/>
        <w:jc w:val="both"/>
        <w:rPr>
          <w:rFonts w:asciiTheme="minorHAnsi" w:eastAsia="Times New Roman" w:hAnsiTheme="minorHAnsi" w:cstheme="minorHAnsi"/>
          <w:kern w:val="0"/>
          <w:lang w:eastAsia="lv-LV" w:bidi="ar-SA"/>
        </w:rPr>
      </w:pPr>
      <w:r w:rsidRPr="00BA0393">
        <w:rPr>
          <w:rFonts w:asciiTheme="minorHAnsi" w:eastAsia="Times New Roman" w:hAnsiTheme="minorHAnsi" w:cstheme="minorHAnsi"/>
          <w:kern w:val="0"/>
          <w:lang w:eastAsia="lv-LV" w:bidi="ar-SA"/>
        </w:rPr>
        <w:t>3.3. Būv</w:t>
      </w:r>
      <w:r w:rsidR="00F74586" w:rsidRPr="00BA0393">
        <w:rPr>
          <w:rFonts w:asciiTheme="minorHAnsi" w:eastAsia="Times New Roman" w:hAnsiTheme="minorHAnsi" w:cstheme="minorHAnsi"/>
          <w:kern w:val="0"/>
          <w:lang w:eastAsia="lv-LV" w:bidi="ar-SA"/>
        </w:rPr>
        <w:t>uzraudzība neatbrīvo būvuzņēmēju</w:t>
      </w:r>
      <w:r w:rsidRPr="00BA0393">
        <w:rPr>
          <w:rFonts w:asciiTheme="minorHAnsi" w:eastAsia="Times New Roman" w:hAnsiTheme="minorHAnsi" w:cstheme="minorHAnsi"/>
          <w:kern w:val="0"/>
          <w:lang w:eastAsia="lv-LV" w:bidi="ar-SA"/>
        </w:rPr>
        <w:t xml:space="preserve"> no atbildības par darbu kvalitāti, atbilstību būvprojektam un būvniecību reglamentējošiem normatīvajiem aktiem.</w:t>
      </w:r>
      <w:r w:rsidR="00F74586" w:rsidRPr="00BA0393">
        <w:rPr>
          <w:rFonts w:asciiTheme="minorHAnsi" w:eastAsia="Times New Roman" w:hAnsiTheme="minorHAnsi" w:cstheme="minorHAnsi"/>
          <w:kern w:val="0"/>
          <w:lang w:eastAsia="lv-LV" w:bidi="ar-SA"/>
        </w:rPr>
        <w:t xml:space="preserve"> </w:t>
      </w:r>
    </w:p>
    <w:p w14:paraId="05ADF324" w14:textId="77777777" w:rsidR="00DA175D" w:rsidRPr="00BA0393" w:rsidRDefault="00DA175D" w:rsidP="002F3B29">
      <w:pPr>
        <w:widowControl/>
        <w:suppressAutoHyphens w:val="0"/>
        <w:autoSpaceDE w:val="0"/>
        <w:autoSpaceDN w:val="0"/>
        <w:adjustRightInd w:val="0"/>
        <w:jc w:val="both"/>
        <w:rPr>
          <w:rFonts w:asciiTheme="minorHAnsi" w:eastAsia="Times New Roman" w:hAnsiTheme="minorHAnsi" w:cstheme="minorHAnsi"/>
          <w:kern w:val="0"/>
          <w:lang w:eastAsia="lv-LV" w:bidi="ar-SA"/>
        </w:rPr>
      </w:pPr>
    </w:p>
    <w:p w14:paraId="7D55726F" w14:textId="77777777" w:rsidR="002F3B29" w:rsidRPr="00BA0393" w:rsidRDefault="002F3B29" w:rsidP="002F3B29">
      <w:pPr>
        <w:widowControl/>
        <w:suppressAutoHyphens w:val="0"/>
        <w:autoSpaceDE w:val="0"/>
        <w:autoSpaceDN w:val="0"/>
        <w:adjustRightInd w:val="0"/>
        <w:jc w:val="both"/>
        <w:rPr>
          <w:rFonts w:asciiTheme="minorHAnsi" w:eastAsia="Times New Roman" w:hAnsiTheme="minorHAnsi" w:cstheme="minorHAnsi"/>
          <w:kern w:val="0"/>
          <w:lang w:eastAsia="lv-LV" w:bidi="ar-SA"/>
        </w:rPr>
      </w:pPr>
      <w:r w:rsidRPr="00BA0393">
        <w:rPr>
          <w:rFonts w:asciiTheme="minorHAnsi" w:eastAsia="Times New Roman" w:hAnsiTheme="minorHAnsi" w:cstheme="minorHAnsi"/>
          <w:kern w:val="0"/>
          <w:lang w:eastAsia="lv-LV" w:bidi="ar-SA"/>
        </w:rPr>
        <w:t>3.4. Būvuzraugam ir šādi pienākumi (Vispārīgo būvnoteikumu Nr. 500 p. 125):</w:t>
      </w:r>
    </w:p>
    <w:p w14:paraId="5213FBAB" w14:textId="77777777" w:rsidR="002F3B29" w:rsidRPr="00BA0393" w:rsidRDefault="002F3B29" w:rsidP="002F3B29">
      <w:pPr>
        <w:widowControl/>
        <w:suppressAutoHyphens w:val="0"/>
        <w:autoSpaceDE w:val="0"/>
        <w:autoSpaceDN w:val="0"/>
        <w:adjustRightInd w:val="0"/>
        <w:jc w:val="both"/>
        <w:rPr>
          <w:rFonts w:asciiTheme="minorHAnsi" w:eastAsia="Times New Roman" w:hAnsiTheme="minorHAnsi" w:cstheme="minorHAnsi"/>
          <w:kern w:val="0"/>
          <w:u w:val="single"/>
          <w:lang w:eastAsia="lv-LV" w:bidi="ar-SA"/>
        </w:rPr>
      </w:pPr>
    </w:p>
    <w:p w14:paraId="63AAA5F6" w14:textId="61065496" w:rsidR="002F3B29" w:rsidRPr="00BA0393" w:rsidRDefault="002F3B29" w:rsidP="00873339">
      <w:pPr>
        <w:widowControl/>
        <w:numPr>
          <w:ilvl w:val="0"/>
          <w:numId w:val="13"/>
        </w:numPr>
        <w:suppressAutoHyphens w:val="0"/>
        <w:autoSpaceDE w:val="0"/>
        <w:autoSpaceDN w:val="0"/>
        <w:adjustRightInd w:val="0"/>
        <w:jc w:val="both"/>
        <w:rPr>
          <w:rFonts w:asciiTheme="minorHAnsi" w:eastAsia="Times New Roman" w:hAnsiTheme="minorHAnsi" w:cstheme="minorHAnsi"/>
          <w:kern w:val="0"/>
          <w:lang w:eastAsia="lv-LV" w:bidi="ar-SA"/>
        </w:rPr>
      </w:pPr>
      <w:r w:rsidRPr="00BA0393">
        <w:rPr>
          <w:rFonts w:asciiTheme="minorHAnsi" w:eastAsia="Times New Roman" w:hAnsiTheme="minorHAnsi" w:cstheme="minorHAnsi"/>
          <w:kern w:val="0"/>
          <w:lang w:eastAsia="lv-LV" w:bidi="ar-SA"/>
        </w:rPr>
        <w:t>pirms darbu uzsākšanas izstrādāt būvuzraudzības plānu</w:t>
      </w:r>
      <w:r w:rsidR="00BA2A47" w:rsidRPr="00BA0393">
        <w:rPr>
          <w:rFonts w:asciiTheme="minorHAnsi" w:eastAsia="Times New Roman" w:hAnsiTheme="minorHAnsi" w:cstheme="minorHAnsi"/>
          <w:kern w:val="0"/>
          <w:lang w:eastAsia="lv-LV" w:bidi="ar-SA"/>
        </w:rPr>
        <w:t xml:space="preserve"> un pievienot konkrētajai būvniecības lietai būvniecīas informācijas sistēmā</w:t>
      </w:r>
      <w:r w:rsidRPr="00BA0393">
        <w:rPr>
          <w:rFonts w:asciiTheme="minorHAnsi" w:eastAsia="Times New Roman" w:hAnsiTheme="minorHAnsi" w:cstheme="minorHAnsi"/>
          <w:kern w:val="0"/>
          <w:lang w:eastAsia="lv-LV" w:bidi="ar-SA"/>
        </w:rPr>
        <w:t>;</w:t>
      </w:r>
    </w:p>
    <w:p w14:paraId="4AE7DABB" w14:textId="5DA5FD64" w:rsidR="00BA2A47" w:rsidRPr="00BA0393" w:rsidRDefault="00BA2A47" w:rsidP="00873339">
      <w:pPr>
        <w:widowControl/>
        <w:numPr>
          <w:ilvl w:val="0"/>
          <w:numId w:val="13"/>
        </w:numPr>
        <w:suppressAutoHyphens w:val="0"/>
        <w:autoSpaceDE w:val="0"/>
        <w:autoSpaceDN w:val="0"/>
        <w:adjustRightInd w:val="0"/>
        <w:jc w:val="both"/>
        <w:rPr>
          <w:rFonts w:asciiTheme="minorHAnsi" w:eastAsia="Times New Roman" w:hAnsiTheme="minorHAnsi" w:cstheme="minorHAnsi"/>
          <w:kern w:val="0"/>
          <w:lang w:eastAsia="lv-LV" w:bidi="ar-SA"/>
        </w:rPr>
      </w:pPr>
      <w:r w:rsidRPr="00BA0393">
        <w:rPr>
          <w:rFonts w:asciiTheme="minorHAnsi" w:hAnsiTheme="minorHAnsi" w:cstheme="minorHAnsi"/>
        </w:rPr>
        <w:t>nepieļaut atkāpes no būvniecības ieceres dokumentācijas;</w:t>
      </w:r>
    </w:p>
    <w:p w14:paraId="43F6D4E5" w14:textId="6610052D" w:rsidR="00BA2A47" w:rsidRPr="00BA0393" w:rsidRDefault="00BA2A47" w:rsidP="00873339">
      <w:pPr>
        <w:widowControl/>
        <w:numPr>
          <w:ilvl w:val="0"/>
          <w:numId w:val="13"/>
        </w:numPr>
        <w:suppressAutoHyphens w:val="0"/>
        <w:autoSpaceDE w:val="0"/>
        <w:autoSpaceDN w:val="0"/>
        <w:adjustRightInd w:val="0"/>
        <w:jc w:val="both"/>
        <w:rPr>
          <w:rFonts w:asciiTheme="minorHAnsi" w:eastAsia="Times New Roman" w:hAnsiTheme="minorHAnsi" w:cstheme="minorHAnsi"/>
          <w:kern w:val="0"/>
          <w:lang w:eastAsia="lv-LV" w:bidi="ar-SA"/>
        </w:rPr>
      </w:pPr>
      <w:r w:rsidRPr="00BA0393">
        <w:rPr>
          <w:rFonts w:asciiTheme="minorHAnsi" w:hAnsiTheme="minorHAnsi" w:cstheme="minorHAnsi"/>
        </w:rPr>
        <w:t>iepazīties ar būvniecības ierosinātāja un būvdarbu veicēja, kā arī ar būvdarbu veicēja un atsevišķu būvdarbu veicēju (ja tādi ir iesaistīti būvdarbu veikšanā) līguma nosacījumiem attiecībā uz būvdarbu apjomu un izpildi;</w:t>
      </w:r>
    </w:p>
    <w:p w14:paraId="0FA37960" w14:textId="2D0D457A" w:rsidR="00BA2A47" w:rsidRPr="00BA0393" w:rsidRDefault="00BA2A47" w:rsidP="00873339">
      <w:pPr>
        <w:widowControl/>
        <w:numPr>
          <w:ilvl w:val="0"/>
          <w:numId w:val="13"/>
        </w:numPr>
        <w:suppressAutoHyphens w:val="0"/>
        <w:autoSpaceDE w:val="0"/>
        <w:autoSpaceDN w:val="0"/>
        <w:adjustRightInd w:val="0"/>
        <w:jc w:val="both"/>
        <w:rPr>
          <w:rFonts w:asciiTheme="minorHAnsi" w:eastAsia="Times New Roman" w:hAnsiTheme="minorHAnsi" w:cstheme="minorHAnsi"/>
          <w:kern w:val="0"/>
          <w:lang w:eastAsia="lv-LV" w:bidi="ar-SA"/>
        </w:rPr>
      </w:pPr>
      <w:r w:rsidRPr="00BA0393">
        <w:rPr>
          <w:rFonts w:asciiTheme="minorHAnsi" w:hAnsiTheme="minorHAnsi" w:cstheme="minorHAnsi"/>
        </w:rPr>
        <w:t>pārbaudīt, vai pirms būvdarbu uzsākšanas ir izpildīti būvdarbu sagatavošanas nosacījumi;</w:t>
      </w:r>
    </w:p>
    <w:p w14:paraId="73A8947D" w14:textId="77777777" w:rsidR="002F3B29" w:rsidRPr="00BA0393" w:rsidRDefault="002F3B29" w:rsidP="00873339">
      <w:pPr>
        <w:widowControl/>
        <w:numPr>
          <w:ilvl w:val="0"/>
          <w:numId w:val="13"/>
        </w:numPr>
        <w:suppressAutoHyphens w:val="0"/>
        <w:autoSpaceDE w:val="0"/>
        <w:autoSpaceDN w:val="0"/>
        <w:adjustRightInd w:val="0"/>
        <w:jc w:val="both"/>
        <w:rPr>
          <w:rFonts w:asciiTheme="minorHAnsi" w:eastAsia="Times New Roman" w:hAnsiTheme="minorHAnsi" w:cstheme="minorHAnsi"/>
          <w:kern w:val="0"/>
          <w:lang w:eastAsia="lv-LV" w:bidi="ar-SA"/>
        </w:rPr>
      </w:pPr>
      <w:r w:rsidRPr="00BA0393">
        <w:rPr>
          <w:rFonts w:asciiTheme="minorHAnsi" w:eastAsia="Times New Roman" w:hAnsiTheme="minorHAnsi" w:cstheme="minorHAnsi"/>
          <w:kern w:val="0"/>
          <w:lang w:eastAsia="lv-LV" w:bidi="ar-SA"/>
        </w:rPr>
        <w:t>pārbaudīt būvdarbu secības un kvalitātes atbilstību būvprojektam, darbu veikšanas projektam, kā arī būvniecību, darba aizsardzību, vides aizsardzību un ugunsdrošību reglamentējošiem normatīvajiem aktiem;</w:t>
      </w:r>
    </w:p>
    <w:p w14:paraId="25556218" w14:textId="77777777" w:rsidR="002F3B29" w:rsidRPr="00BA0393" w:rsidRDefault="002F3B29" w:rsidP="00873339">
      <w:pPr>
        <w:widowControl/>
        <w:numPr>
          <w:ilvl w:val="0"/>
          <w:numId w:val="13"/>
        </w:numPr>
        <w:suppressAutoHyphens w:val="0"/>
        <w:autoSpaceDE w:val="0"/>
        <w:autoSpaceDN w:val="0"/>
        <w:adjustRightInd w:val="0"/>
        <w:jc w:val="both"/>
        <w:rPr>
          <w:rFonts w:asciiTheme="minorHAnsi" w:eastAsia="Times New Roman" w:hAnsiTheme="minorHAnsi" w:cstheme="minorHAnsi"/>
          <w:kern w:val="0"/>
          <w:lang w:eastAsia="lv-LV" w:bidi="ar-SA"/>
        </w:rPr>
      </w:pPr>
      <w:r w:rsidRPr="00BA0393">
        <w:rPr>
          <w:rFonts w:asciiTheme="minorHAnsi" w:eastAsia="Times New Roman" w:hAnsiTheme="minorHAnsi" w:cstheme="minorHAnsi"/>
          <w:kern w:val="0"/>
          <w:lang w:eastAsia="lv-LV" w:bidi="ar-SA"/>
        </w:rPr>
        <w:t>pārbaudīt izmantojamo būvizstrādājumu atbilstību apliecinošos dokumentus, kā arī būvizstrādājumu atbilstību būvprojektam;</w:t>
      </w:r>
    </w:p>
    <w:p w14:paraId="57A0EEBC" w14:textId="77777777" w:rsidR="002F3B29" w:rsidRPr="00BA0393" w:rsidRDefault="002F3B29" w:rsidP="00873339">
      <w:pPr>
        <w:widowControl/>
        <w:numPr>
          <w:ilvl w:val="0"/>
          <w:numId w:val="13"/>
        </w:numPr>
        <w:suppressAutoHyphens w:val="0"/>
        <w:autoSpaceDE w:val="0"/>
        <w:autoSpaceDN w:val="0"/>
        <w:adjustRightInd w:val="0"/>
        <w:jc w:val="both"/>
        <w:rPr>
          <w:rFonts w:asciiTheme="minorHAnsi" w:eastAsia="Times New Roman" w:hAnsiTheme="minorHAnsi" w:cstheme="minorHAnsi"/>
          <w:kern w:val="0"/>
          <w:lang w:eastAsia="lv-LV" w:bidi="ar-SA"/>
        </w:rPr>
      </w:pPr>
      <w:r w:rsidRPr="00BA0393">
        <w:rPr>
          <w:rFonts w:asciiTheme="minorHAnsi" w:eastAsia="Times New Roman" w:hAnsiTheme="minorHAnsi" w:cstheme="minorHAnsi"/>
          <w:kern w:val="0"/>
          <w:lang w:eastAsia="lv-LV" w:bidi="ar-SA"/>
        </w:rPr>
        <w:t>pārbaudīt veikto būvdarbu apjomus;</w:t>
      </w:r>
    </w:p>
    <w:p w14:paraId="53F38F18" w14:textId="77777777" w:rsidR="002F3B29" w:rsidRPr="00BA0393" w:rsidRDefault="002F3B29" w:rsidP="00873339">
      <w:pPr>
        <w:widowControl/>
        <w:numPr>
          <w:ilvl w:val="0"/>
          <w:numId w:val="13"/>
        </w:numPr>
        <w:suppressAutoHyphens w:val="0"/>
        <w:autoSpaceDE w:val="0"/>
        <w:autoSpaceDN w:val="0"/>
        <w:adjustRightInd w:val="0"/>
        <w:jc w:val="both"/>
        <w:rPr>
          <w:rFonts w:asciiTheme="minorHAnsi" w:eastAsia="Times New Roman" w:hAnsiTheme="minorHAnsi" w:cstheme="minorHAnsi"/>
          <w:kern w:val="0"/>
          <w:lang w:eastAsia="lv-LV" w:bidi="ar-SA"/>
        </w:rPr>
      </w:pPr>
      <w:r w:rsidRPr="00BA0393">
        <w:rPr>
          <w:rFonts w:asciiTheme="minorHAnsi" w:eastAsia="Times New Roman" w:hAnsiTheme="minorHAnsi" w:cstheme="minorHAnsi"/>
          <w:kern w:val="0"/>
          <w:lang w:eastAsia="lv-LV" w:bidi="ar-SA"/>
        </w:rPr>
        <w:t>pārbaudīt objektu, kā arī izbūvēto konstrukciju un inženiersistēmu atbilstību būvprojekta risinājumiem;</w:t>
      </w:r>
    </w:p>
    <w:p w14:paraId="41C55BAB" w14:textId="77777777" w:rsidR="002F3B29" w:rsidRPr="00BA0393" w:rsidRDefault="002F3B29" w:rsidP="00873339">
      <w:pPr>
        <w:widowControl/>
        <w:numPr>
          <w:ilvl w:val="0"/>
          <w:numId w:val="13"/>
        </w:numPr>
        <w:suppressAutoHyphens w:val="0"/>
        <w:autoSpaceDE w:val="0"/>
        <w:autoSpaceDN w:val="0"/>
        <w:adjustRightInd w:val="0"/>
        <w:jc w:val="both"/>
        <w:rPr>
          <w:rFonts w:asciiTheme="minorHAnsi" w:eastAsia="Times New Roman" w:hAnsiTheme="minorHAnsi" w:cstheme="minorHAnsi"/>
          <w:kern w:val="0"/>
          <w:lang w:eastAsia="lv-LV" w:bidi="ar-SA"/>
        </w:rPr>
      </w:pPr>
      <w:r w:rsidRPr="00BA0393">
        <w:rPr>
          <w:rFonts w:asciiTheme="minorHAnsi" w:eastAsia="Times New Roman" w:hAnsiTheme="minorHAnsi" w:cstheme="minorHAnsi"/>
          <w:kern w:val="0"/>
          <w:lang w:eastAsia="lv-LV" w:bidi="ar-SA"/>
        </w:rPr>
        <w:t>izdarīt ierakstus būvdarbu žurnālā, tai skaitā par objekta pārbaudēs konstatētiem trūkumiem un būvdarbu vadītāja prombūtni;</w:t>
      </w:r>
    </w:p>
    <w:p w14:paraId="4B5A81B1" w14:textId="77777777" w:rsidR="002F3B29" w:rsidRPr="00BA0393" w:rsidRDefault="002F3B29" w:rsidP="00873339">
      <w:pPr>
        <w:widowControl/>
        <w:numPr>
          <w:ilvl w:val="0"/>
          <w:numId w:val="13"/>
        </w:numPr>
        <w:suppressAutoHyphens w:val="0"/>
        <w:autoSpaceDE w:val="0"/>
        <w:autoSpaceDN w:val="0"/>
        <w:adjustRightInd w:val="0"/>
        <w:jc w:val="both"/>
        <w:rPr>
          <w:rFonts w:asciiTheme="minorHAnsi" w:eastAsia="Times New Roman" w:hAnsiTheme="minorHAnsi" w:cstheme="minorHAnsi"/>
          <w:kern w:val="0"/>
          <w:lang w:eastAsia="lv-LV" w:bidi="ar-SA"/>
        </w:rPr>
      </w:pPr>
      <w:r w:rsidRPr="00BA0393">
        <w:rPr>
          <w:rFonts w:asciiTheme="minorHAnsi" w:eastAsia="Times New Roman" w:hAnsiTheme="minorHAnsi" w:cstheme="minorHAnsi"/>
          <w:kern w:val="0"/>
          <w:lang w:eastAsia="lv-LV" w:bidi="ar-SA"/>
        </w:rPr>
        <w:t>vizuāli fiksēt (piemēram, fotogrāfijā) būvuzraudzības plānā noteikto būvdarbu posmu pabeigšanu;</w:t>
      </w:r>
    </w:p>
    <w:p w14:paraId="6A2E4395" w14:textId="77777777" w:rsidR="002F3B29" w:rsidRPr="00BA0393" w:rsidRDefault="002F3B29" w:rsidP="00873339">
      <w:pPr>
        <w:widowControl/>
        <w:numPr>
          <w:ilvl w:val="0"/>
          <w:numId w:val="13"/>
        </w:numPr>
        <w:suppressAutoHyphens w:val="0"/>
        <w:autoSpaceDE w:val="0"/>
        <w:autoSpaceDN w:val="0"/>
        <w:adjustRightInd w:val="0"/>
        <w:jc w:val="both"/>
        <w:rPr>
          <w:rFonts w:asciiTheme="minorHAnsi" w:eastAsia="Times New Roman" w:hAnsiTheme="minorHAnsi" w:cstheme="minorHAnsi"/>
          <w:kern w:val="0"/>
          <w:lang w:eastAsia="lv-LV" w:bidi="ar-SA"/>
        </w:rPr>
      </w:pPr>
      <w:r w:rsidRPr="00BA0393">
        <w:rPr>
          <w:rFonts w:asciiTheme="minorHAnsi" w:eastAsia="Times New Roman" w:hAnsiTheme="minorHAnsi" w:cstheme="minorHAnsi"/>
          <w:kern w:val="0"/>
          <w:lang w:eastAsia="lv-LV" w:bidi="ar-SA"/>
        </w:rPr>
        <w:t>ierasties būvlaukumā pēc autoruzrauga, būvdarbu veicēja, būvinspektora vai citas būvvaldes amatpersonas pirmā uzaicinājuma;</w:t>
      </w:r>
    </w:p>
    <w:p w14:paraId="0BE394A2" w14:textId="77777777" w:rsidR="002F3B29" w:rsidRPr="00BA0393" w:rsidRDefault="002F3B29" w:rsidP="00873339">
      <w:pPr>
        <w:widowControl/>
        <w:numPr>
          <w:ilvl w:val="0"/>
          <w:numId w:val="13"/>
        </w:numPr>
        <w:suppressAutoHyphens w:val="0"/>
        <w:autoSpaceDE w:val="0"/>
        <w:autoSpaceDN w:val="0"/>
        <w:adjustRightInd w:val="0"/>
        <w:jc w:val="both"/>
        <w:rPr>
          <w:rFonts w:asciiTheme="minorHAnsi" w:eastAsia="Times New Roman" w:hAnsiTheme="minorHAnsi" w:cstheme="minorHAnsi"/>
          <w:kern w:val="0"/>
          <w:lang w:eastAsia="lv-LV" w:bidi="ar-SA"/>
        </w:rPr>
      </w:pPr>
      <w:r w:rsidRPr="00BA0393">
        <w:rPr>
          <w:rFonts w:asciiTheme="minorHAnsi" w:eastAsia="Times New Roman" w:hAnsiTheme="minorHAnsi" w:cstheme="minorHAnsi"/>
          <w:kern w:val="0"/>
          <w:lang w:eastAsia="lv-LV" w:bidi="ar-SA"/>
        </w:rPr>
        <w:t>piedalīties būvkonstrukciju, segto darbu un citu izpildīto būvdarbu pieņemšanā; tai skaitā kontrolēt darbu izpildes kvalitāti;</w:t>
      </w:r>
    </w:p>
    <w:p w14:paraId="34C9B4BD" w14:textId="77777777" w:rsidR="002F3B29" w:rsidRPr="00BA0393" w:rsidRDefault="002F3B29" w:rsidP="00873339">
      <w:pPr>
        <w:widowControl/>
        <w:numPr>
          <w:ilvl w:val="0"/>
          <w:numId w:val="11"/>
        </w:numPr>
        <w:suppressAutoHyphens w:val="0"/>
        <w:autoSpaceDE w:val="0"/>
        <w:autoSpaceDN w:val="0"/>
        <w:adjustRightInd w:val="0"/>
        <w:jc w:val="both"/>
        <w:rPr>
          <w:rFonts w:asciiTheme="minorHAnsi" w:eastAsia="Times New Roman" w:hAnsiTheme="minorHAnsi" w:cstheme="minorHAnsi"/>
          <w:kern w:val="0"/>
          <w:lang w:eastAsia="lv-LV" w:bidi="ar-SA"/>
        </w:rPr>
      </w:pPr>
      <w:r w:rsidRPr="00BA0393">
        <w:rPr>
          <w:rFonts w:asciiTheme="minorHAnsi" w:eastAsia="Times New Roman" w:hAnsiTheme="minorHAnsi" w:cstheme="minorHAnsi"/>
          <w:kern w:val="0"/>
          <w:lang w:eastAsia="lv-LV" w:bidi="ar-SA"/>
        </w:rPr>
        <w:t>pieņemt tikai tos darbus, kas izpildīti atbilstoši būvprojektam un normatīvajos aktos noteiktajām prasībām;</w:t>
      </w:r>
    </w:p>
    <w:p w14:paraId="39277EBE" w14:textId="77777777" w:rsidR="002F3B29" w:rsidRPr="00BA0393" w:rsidRDefault="002F3B29" w:rsidP="00873339">
      <w:pPr>
        <w:widowControl/>
        <w:numPr>
          <w:ilvl w:val="0"/>
          <w:numId w:val="12"/>
        </w:numPr>
        <w:suppressAutoHyphens w:val="0"/>
        <w:autoSpaceDE w:val="0"/>
        <w:autoSpaceDN w:val="0"/>
        <w:adjustRightInd w:val="0"/>
        <w:jc w:val="both"/>
        <w:rPr>
          <w:rFonts w:asciiTheme="minorHAnsi" w:eastAsia="Times New Roman" w:hAnsiTheme="minorHAnsi" w:cstheme="minorHAnsi"/>
          <w:kern w:val="0"/>
          <w:lang w:eastAsia="lv-LV" w:bidi="ar-SA"/>
        </w:rPr>
      </w:pPr>
      <w:r w:rsidRPr="00BA0393">
        <w:rPr>
          <w:rFonts w:asciiTheme="minorHAnsi" w:eastAsia="Times New Roman" w:hAnsiTheme="minorHAnsi" w:cstheme="minorHAnsi"/>
          <w:kern w:val="0"/>
          <w:lang w:eastAsia="lv-LV" w:bidi="ar-SA"/>
        </w:rPr>
        <w:t>kontrolēt būvdarbu žurnālā un autoruzraudzības žurnālā ierakstīto norādījumu izpildi;</w:t>
      </w:r>
    </w:p>
    <w:p w14:paraId="3B360ED3" w14:textId="4896C797" w:rsidR="002F3B29" w:rsidRPr="00BA0393" w:rsidRDefault="002F3B29" w:rsidP="00873339">
      <w:pPr>
        <w:widowControl/>
        <w:numPr>
          <w:ilvl w:val="0"/>
          <w:numId w:val="12"/>
        </w:numPr>
        <w:suppressAutoHyphens w:val="0"/>
        <w:autoSpaceDE w:val="0"/>
        <w:autoSpaceDN w:val="0"/>
        <w:adjustRightInd w:val="0"/>
        <w:jc w:val="both"/>
        <w:rPr>
          <w:rFonts w:asciiTheme="minorHAnsi" w:eastAsia="Times New Roman" w:hAnsiTheme="minorHAnsi" w:cstheme="minorHAnsi"/>
          <w:kern w:val="0"/>
          <w:lang w:eastAsia="lv-LV" w:bidi="ar-SA"/>
        </w:rPr>
      </w:pPr>
      <w:r w:rsidRPr="00BA0393">
        <w:rPr>
          <w:rFonts w:asciiTheme="minorHAnsi" w:eastAsia="Times New Roman" w:hAnsiTheme="minorHAnsi" w:cstheme="minorHAnsi"/>
          <w:kern w:val="0"/>
          <w:lang w:eastAsia="lv-LV" w:bidi="ar-SA"/>
        </w:rPr>
        <w:t>ziņot pasūtītājam un atbildīgajām institūcijām par būvdarbu vadītāja prombūtni darbu laikā, būvniecību reglamentējošo normatīvo aktu pārkāpumiem darbu sagatavošanas un būvdarbu laikā, kā arī par atkāpēm no būvprojekta;</w:t>
      </w:r>
    </w:p>
    <w:p w14:paraId="5B73B9A1" w14:textId="33374127" w:rsidR="00BA2A47" w:rsidRPr="00BA0393" w:rsidRDefault="00BA2A47" w:rsidP="00873339">
      <w:pPr>
        <w:widowControl/>
        <w:numPr>
          <w:ilvl w:val="0"/>
          <w:numId w:val="12"/>
        </w:numPr>
        <w:suppressAutoHyphens w:val="0"/>
        <w:autoSpaceDE w:val="0"/>
        <w:autoSpaceDN w:val="0"/>
        <w:adjustRightInd w:val="0"/>
        <w:jc w:val="both"/>
        <w:rPr>
          <w:rFonts w:asciiTheme="minorHAnsi" w:eastAsia="Times New Roman" w:hAnsiTheme="minorHAnsi" w:cstheme="minorHAnsi"/>
          <w:kern w:val="0"/>
          <w:lang w:eastAsia="lv-LV" w:bidi="ar-SA"/>
        </w:rPr>
      </w:pPr>
      <w:r w:rsidRPr="00BA0393">
        <w:rPr>
          <w:rFonts w:asciiTheme="minorHAnsi" w:hAnsiTheme="minorHAnsi" w:cstheme="minorHAnsi"/>
        </w:rPr>
        <w:t xml:space="preserve">nekavējoties izziņot strādājošo evakuāciju no būvlaukuma, ja būvlaukumā konstatētas bīstamas konstrukciju deformācijas, sabrukšanas pazīmes vai tieši ugunsgrēka izcelšanās vai eksplozijas draudi, un paziņot par to būvniecības ierosinātājam, būvvaldei, kā arī, ja nepieciešams, izsaukt Valsts ugunsdzēsības un </w:t>
      </w:r>
      <w:r w:rsidRPr="00BA0393">
        <w:rPr>
          <w:rFonts w:asciiTheme="minorHAnsi" w:hAnsiTheme="minorHAnsi" w:cstheme="minorHAnsi"/>
        </w:rPr>
        <w:lastRenderedPageBreak/>
        <w:t>glābšanas dienesta un citu speciālo dienestu pārstāvjus normatīvajos aktos noteiktajā kārtībā. Būvuzraugs rīkojumus un darbības koordinē ar atbildīgo būvdarbu vadītāju;</w:t>
      </w:r>
    </w:p>
    <w:p w14:paraId="1275DFEB" w14:textId="77777777" w:rsidR="00BA2A47" w:rsidRPr="00BA0393" w:rsidRDefault="002F3B29" w:rsidP="002F3B29">
      <w:pPr>
        <w:widowControl/>
        <w:numPr>
          <w:ilvl w:val="0"/>
          <w:numId w:val="12"/>
        </w:numPr>
        <w:suppressAutoHyphens w:val="0"/>
        <w:autoSpaceDE w:val="0"/>
        <w:autoSpaceDN w:val="0"/>
        <w:adjustRightInd w:val="0"/>
        <w:jc w:val="both"/>
        <w:rPr>
          <w:rFonts w:asciiTheme="minorHAnsi" w:eastAsia="Times New Roman" w:hAnsiTheme="minorHAnsi" w:cstheme="minorHAnsi"/>
          <w:kern w:val="0"/>
          <w:lang w:eastAsia="lv-LV" w:bidi="ar-SA"/>
        </w:rPr>
      </w:pPr>
      <w:r w:rsidRPr="00BA0393">
        <w:rPr>
          <w:rFonts w:asciiTheme="minorHAnsi" w:eastAsia="Times New Roman" w:hAnsiTheme="minorHAnsi" w:cstheme="minorHAnsi"/>
          <w:kern w:val="0"/>
          <w:lang w:eastAsia="lv-LV" w:bidi="ar-SA"/>
        </w:rPr>
        <w:t>piedalīties būves pieņemšanā ekspluatācijā;</w:t>
      </w:r>
    </w:p>
    <w:p w14:paraId="6DACB9A7" w14:textId="77777777" w:rsidR="00BA2A47" w:rsidRPr="00BA0393" w:rsidRDefault="00BA2A47" w:rsidP="002F3B29">
      <w:pPr>
        <w:widowControl/>
        <w:numPr>
          <w:ilvl w:val="0"/>
          <w:numId w:val="12"/>
        </w:numPr>
        <w:suppressAutoHyphens w:val="0"/>
        <w:autoSpaceDE w:val="0"/>
        <w:autoSpaceDN w:val="0"/>
        <w:adjustRightInd w:val="0"/>
        <w:jc w:val="both"/>
        <w:rPr>
          <w:rFonts w:asciiTheme="minorHAnsi" w:eastAsia="Times New Roman" w:hAnsiTheme="minorHAnsi" w:cstheme="minorHAnsi"/>
          <w:kern w:val="0"/>
          <w:lang w:eastAsia="lv-LV" w:bidi="ar-SA"/>
        </w:rPr>
      </w:pPr>
      <w:r w:rsidRPr="00BA0393">
        <w:rPr>
          <w:rFonts w:asciiTheme="minorHAnsi" w:hAnsiTheme="minorHAnsi" w:cstheme="minorHAnsi"/>
        </w:rPr>
        <w:t>informēt attiecīgo būvvaldi vai biroju, ja objekta ekspluatācija ir uzsākta patvaļīgi;</w:t>
      </w:r>
    </w:p>
    <w:p w14:paraId="3E227A25" w14:textId="5D06EC86" w:rsidR="00BA2A47" w:rsidRPr="00BA0393" w:rsidRDefault="00BA2A47" w:rsidP="002F3B29">
      <w:pPr>
        <w:widowControl/>
        <w:numPr>
          <w:ilvl w:val="0"/>
          <w:numId w:val="12"/>
        </w:numPr>
        <w:suppressAutoHyphens w:val="0"/>
        <w:autoSpaceDE w:val="0"/>
        <w:autoSpaceDN w:val="0"/>
        <w:adjustRightInd w:val="0"/>
        <w:jc w:val="both"/>
        <w:rPr>
          <w:rFonts w:asciiTheme="minorHAnsi" w:eastAsia="Times New Roman" w:hAnsiTheme="minorHAnsi" w:cstheme="minorHAnsi"/>
          <w:kern w:val="0"/>
          <w:lang w:eastAsia="lv-LV" w:bidi="ar-SA"/>
        </w:rPr>
      </w:pPr>
      <w:r w:rsidRPr="00BA0393">
        <w:rPr>
          <w:rFonts w:asciiTheme="minorHAnsi" w:hAnsiTheme="minorHAnsi" w:cstheme="minorHAnsi"/>
        </w:rPr>
        <w:t>parakstīt vai būvniecības informācijas sistēmā apstiprināt apliecinājumu par būves gatavību ekspluatācijai, ja objekts ir realizēts atbilstoši būvprojektam un ir izpildīti šo noteikumu 125.9. apakšpunktā noteiktajā kārtībā izteiktie būvuzrauga norādījumi.</w:t>
      </w:r>
    </w:p>
    <w:p w14:paraId="6E84C131" w14:textId="77777777" w:rsidR="00BA2A47" w:rsidRPr="00BA0393" w:rsidRDefault="00BA2A47" w:rsidP="002F3B29">
      <w:pPr>
        <w:widowControl/>
        <w:suppressAutoHyphens w:val="0"/>
        <w:autoSpaceDE w:val="0"/>
        <w:autoSpaceDN w:val="0"/>
        <w:adjustRightInd w:val="0"/>
        <w:ind w:left="720"/>
        <w:rPr>
          <w:rFonts w:asciiTheme="minorHAnsi" w:eastAsia="Times New Roman" w:hAnsiTheme="minorHAnsi" w:cstheme="minorHAnsi"/>
          <w:kern w:val="0"/>
          <w:lang w:eastAsia="lv-LV" w:bidi="ar-SA"/>
        </w:rPr>
      </w:pPr>
    </w:p>
    <w:p w14:paraId="06624025" w14:textId="29731CD0" w:rsidR="00FD3B10" w:rsidRPr="00BA0393" w:rsidRDefault="00FD3B10" w:rsidP="00FD3B10">
      <w:pPr>
        <w:widowControl/>
        <w:suppressAutoHyphens w:val="0"/>
        <w:autoSpaceDE w:val="0"/>
        <w:autoSpaceDN w:val="0"/>
        <w:adjustRightInd w:val="0"/>
        <w:rPr>
          <w:rFonts w:asciiTheme="minorHAnsi" w:eastAsia="Times New Roman" w:hAnsiTheme="minorHAnsi" w:cstheme="minorHAnsi"/>
          <w:kern w:val="0"/>
          <w:lang w:eastAsia="lv-LV" w:bidi="ar-SA"/>
        </w:rPr>
      </w:pPr>
      <w:r w:rsidRPr="00BA0393">
        <w:rPr>
          <w:rFonts w:asciiTheme="minorHAnsi" w:eastAsia="Times New Roman" w:hAnsiTheme="minorHAnsi" w:cstheme="minorHAnsi"/>
          <w:kern w:val="0"/>
          <w:lang w:eastAsia="lv-LV" w:bidi="ar-SA"/>
        </w:rPr>
        <w:t>3</w:t>
      </w:r>
      <w:r w:rsidR="002F3B29" w:rsidRPr="00BA0393">
        <w:rPr>
          <w:rFonts w:asciiTheme="minorHAnsi" w:eastAsia="Times New Roman" w:hAnsiTheme="minorHAnsi" w:cstheme="minorHAnsi"/>
          <w:kern w:val="0"/>
          <w:lang w:eastAsia="lv-LV" w:bidi="ar-SA"/>
        </w:rPr>
        <w:t>.5. Būvuzraugam ir šādas tiesības (Vispārīgo būvnoteikumu Nr. 500 p. 126):</w:t>
      </w:r>
    </w:p>
    <w:p w14:paraId="3B546B2F" w14:textId="36B2EA94" w:rsidR="00BA2A47" w:rsidRPr="00BA0393" w:rsidRDefault="00BA2A47">
      <w:pPr>
        <w:pStyle w:val="tv213"/>
        <w:numPr>
          <w:ilvl w:val="0"/>
          <w:numId w:val="11"/>
        </w:numPr>
        <w:jc w:val="both"/>
        <w:rPr>
          <w:rFonts w:asciiTheme="minorHAnsi" w:hAnsiTheme="minorHAnsi" w:cstheme="minorHAnsi"/>
          <w:lang w:val="lv-LV"/>
        </w:rPr>
        <w:pPrChange w:id="37" w:author="User" w:date="2023-02-03T11:56:00Z">
          <w:pPr>
            <w:pStyle w:val="tv213"/>
            <w:numPr>
              <w:numId w:val="11"/>
            </w:numPr>
            <w:ind w:left="720" w:hanging="360"/>
          </w:pPr>
        </w:pPrChange>
      </w:pPr>
      <w:r w:rsidRPr="00BA0393">
        <w:rPr>
          <w:rFonts w:asciiTheme="minorHAnsi" w:hAnsiTheme="minorHAnsi" w:cstheme="minorHAnsi"/>
          <w:lang w:val="lv-LV"/>
        </w:rPr>
        <w:t>pieprasīt no būvniecības ierosinātāja un būvdarbu veicēja jebkurus būvprojekta dokumentus, lai iegūtu precīzu pārskatu par būvdarbu gaitu un būvdarbu izpildi atbilstoši būvprojektam un, ja nepieciešams, par būvdarbu izpildītāju kvalifikāciju, ja attiecīgā informācija un dokumenti nav pieejami būvniecības informācijas sistēmā;</w:t>
      </w:r>
    </w:p>
    <w:p w14:paraId="30A0CFD4" w14:textId="4B45E196" w:rsidR="00BA2A47" w:rsidRPr="00BA0393" w:rsidRDefault="00BA2A47">
      <w:pPr>
        <w:pStyle w:val="tv213"/>
        <w:numPr>
          <w:ilvl w:val="0"/>
          <w:numId w:val="11"/>
        </w:numPr>
        <w:jc w:val="both"/>
        <w:rPr>
          <w:rFonts w:asciiTheme="minorHAnsi" w:hAnsiTheme="minorHAnsi" w:cstheme="minorHAnsi"/>
          <w:lang w:val="lv-LV"/>
        </w:rPr>
        <w:pPrChange w:id="38" w:author="User" w:date="2023-02-03T11:56:00Z">
          <w:pPr>
            <w:pStyle w:val="tv213"/>
            <w:numPr>
              <w:numId w:val="11"/>
            </w:numPr>
            <w:ind w:left="720" w:hanging="360"/>
          </w:pPr>
        </w:pPrChange>
      </w:pPr>
      <w:r w:rsidRPr="00BA0393">
        <w:rPr>
          <w:rFonts w:asciiTheme="minorHAnsi" w:hAnsiTheme="minorHAnsi" w:cstheme="minorHAnsi"/>
          <w:lang w:val="lv-LV"/>
        </w:rPr>
        <w:t>pieprasīt uzbūvēto konstrukciju un segto darbu atsegšanu, ja turpmākā darbu izpildes procesā rodas pamatotas šaubas par kāda darba izpildes kvalitāti un atbilstību būvprojektam;</w:t>
      </w:r>
    </w:p>
    <w:p w14:paraId="2451C51E" w14:textId="41788E07" w:rsidR="00BA2A47" w:rsidRPr="00BA0393" w:rsidRDefault="00BA2A47">
      <w:pPr>
        <w:pStyle w:val="tv213"/>
        <w:numPr>
          <w:ilvl w:val="0"/>
          <w:numId w:val="11"/>
        </w:numPr>
        <w:jc w:val="both"/>
        <w:rPr>
          <w:rFonts w:asciiTheme="minorHAnsi" w:hAnsiTheme="minorHAnsi" w:cstheme="minorHAnsi"/>
          <w:lang w:val="lv-LV"/>
        </w:rPr>
        <w:pPrChange w:id="39" w:author="User" w:date="2023-02-03T11:56:00Z">
          <w:pPr>
            <w:pStyle w:val="tv213"/>
            <w:numPr>
              <w:numId w:val="11"/>
            </w:numPr>
            <w:ind w:left="720" w:hanging="360"/>
          </w:pPr>
        </w:pPrChange>
      </w:pPr>
      <w:r w:rsidRPr="00BA0393">
        <w:rPr>
          <w:rFonts w:asciiTheme="minorHAnsi" w:hAnsiTheme="minorHAnsi" w:cstheme="minorHAnsi"/>
          <w:lang w:val="lv-LV"/>
        </w:rPr>
        <w:t>ja konstatētas patvaļīgas atkāpes no būvprojekta vai netiek ievērotas Latvijas būvnormatīvos vai darba aizsardzību, vides aizsardzību un ugunsdrošību regulējošajos normatīvajos aktos noteiktās prasības, pārtraukt būvdarbus uz laiku, kamēr tiek novērsti konstatētie trūkumi, vai iesniegt attiecīgi būvniecības ierosinātājam, būvvaldei, Valsts ugunsdzēsības un glābšanas dienestam vai Valsts darba inspekcijai motivētu rakstisku pieprasījumu apturēt būvdarbus;</w:t>
      </w:r>
    </w:p>
    <w:p w14:paraId="7003E637" w14:textId="625C0A29" w:rsidR="00BA2A47" w:rsidRPr="00BA0393" w:rsidRDefault="00BA2A47">
      <w:pPr>
        <w:pStyle w:val="tv213"/>
        <w:numPr>
          <w:ilvl w:val="0"/>
          <w:numId w:val="11"/>
        </w:numPr>
        <w:jc w:val="both"/>
        <w:rPr>
          <w:rFonts w:asciiTheme="minorHAnsi" w:hAnsiTheme="minorHAnsi" w:cstheme="minorHAnsi"/>
          <w:lang w:val="lv-LV"/>
        </w:rPr>
        <w:pPrChange w:id="40" w:author="User" w:date="2023-02-03T11:56:00Z">
          <w:pPr>
            <w:pStyle w:val="tv213"/>
            <w:numPr>
              <w:numId w:val="11"/>
            </w:numPr>
            <w:ind w:left="720" w:hanging="360"/>
          </w:pPr>
        </w:pPrChange>
      </w:pPr>
      <w:r w:rsidRPr="00BA0393">
        <w:rPr>
          <w:rFonts w:asciiTheme="minorHAnsi" w:hAnsiTheme="minorHAnsi" w:cstheme="minorHAnsi"/>
          <w:lang w:val="lv-LV"/>
        </w:rPr>
        <w:t>ierosināt atbildīgā būvdarbu vadītāja, kā arī atsevišķo darbu būvdarbu vadītāju būvprakses sertifikāta apturēšanu vai anulēšanu, ja būvdarbos atkārtoti tiek pieļautas profesionālas kļūdas vai normatīvo aktu pārkāpumi;</w:t>
      </w:r>
    </w:p>
    <w:p w14:paraId="60A3AF69" w14:textId="468242AC" w:rsidR="00BA2A47" w:rsidRPr="00BA0393" w:rsidRDefault="00BA2A47">
      <w:pPr>
        <w:pStyle w:val="tv213"/>
        <w:numPr>
          <w:ilvl w:val="0"/>
          <w:numId w:val="11"/>
        </w:numPr>
        <w:jc w:val="both"/>
        <w:rPr>
          <w:rFonts w:asciiTheme="minorHAnsi" w:hAnsiTheme="minorHAnsi" w:cstheme="minorHAnsi"/>
          <w:lang w:val="lv-LV"/>
        </w:rPr>
        <w:pPrChange w:id="41" w:author="User" w:date="2023-02-03T11:56:00Z">
          <w:pPr>
            <w:pStyle w:val="tv213"/>
            <w:numPr>
              <w:numId w:val="11"/>
            </w:numPr>
            <w:ind w:left="720" w:hanging="360"/>
          </w:pPr>
        </w:pPrChange>
      </w:pPr>
      <w:r w:rsidRPr="00BA0393">
        <w:rPr>
          <w:rFonts w:asciiTheme="minorHAnsi" w:hAnsiTheme="minorHAnsi" w:cstheme="minorHAnsi"/>
          <w:lang w:val="lv-LV"/>
        </w:rPr>
        <w:t>vienpusēji atkāpties no būvuzraudzības līguma vai atteikties no pienākuma pildīšanas (ja būvuzraugs ir norīkots) un rakstiski informēt par to attiecīgo būvvaldi vai biroju, ja būvniecības ierosinātājs pieprasa veikt darbības, kas ir pretrunā ar būvniecību reglamentējošiem normatīvajiem aktiem;</w:t>
      </w:r>
    </w:p>
    <w:p w14:paraId="028D2A7C" w14:textId="43EB0030" w:rsidR="00BA2A47" w:rsidRPr="00BA0393" w:rsidRDefault="00BA2A47">
      <w:pPr>
        <w:pStyle w:val="tv213"/>
        <w:numPr>
          <w:ilvl w:val="0"/>
          <w:numId w:val="11"/>
        </w:numPr>
        <w:jc w:val="both"/>
        <w:rPr>
          <w:rFonts w:asciiTheme="minorHAnsi" w:hAnsiTheme="minorHAnsi" w:cstheme="minorHAnsi"/>
          <w:lang w:val="lv-LV"/>
        </w:rPr>
        <w:pPrChange w:id="42" w:author="User" w:date="2023-02-03T11:56:00Z">
          <w:pPr>
            <w:pStyle w:val="tv213"/>
            <w:numPr>
              <w:numId w:val="11"/>
            </w:numPr>
            <w:ind w:left="720" w:hanging="360"/>
          </w:pPr>
        </w:pPrChange>
      </w:pPr>
      <w:r w:rsidRPr="00BA0393">
        <w:rPr>
          <w:rFonts w:asciiTheme="minorHAnsi" w:hAnsiTheme="minorHAnsi" w:cstheme="minorHAnsi"/>
          <w:lang w:val="lv-LV"/>
        </w:rPr>
        <w:t>informēt būvniecības ierosinātāju, autoruzraugu un būvvaldi vai institūciju, kas pilda būvvaldes funkcijas, iesniedzot detalizētus aprēķinus, ja būvuzraugam ir radušās pamatotas šaubas par būvprojektā ietvertajiem tehniskajiem risinājumiem.</w:t>
      </w:r>
    </w:p>
    <w:p w14:paraId="5B80D8EA" w14:textId="77777777" w:rsidR="00FD3B10" w:rsidRPr="00BA0393" w:rsidRDefault="00FD3B10" w:rsidP="00FD3B10">
      <w:pPr>
        <w:widowControl/>
        <w:suppressAutoHyphens w:val="0"/>
        <w:autoSpaceDE w:val="0"/>
        <w:autoSpaceDN w:val="0"/>
        <w:adjustRightInd w:val="0"/>
        <w:ind w:left="720"/>
        <w:rPr>
          <w:rFonts w:asciiTheme="minorHAnsi" w:eastAsia="Times New Roman" w:hAnsiTheme="minorHAnsi" w:cstheme="minorHAnsi"/>
          <w:kern w:val="0"/>
          <w:lang w:eastAsia="lv-LV" w:bidi="ar-SA"/>
        </w:rPr>
      </w:pPr>
    </w:p>
    <w:p w14:paraId="790E6850" w14:textId="77777777" w:rsidR="002F3B29" w:rsidRPr="00BA0393" w:rsidRDefault="00FD3B10" w:rsidP="00FD3B10">
      <w:pPr>
        <w:widowControl/>
        <w:suppressAutoHyphens w:val="0"/>
        <w:autoSpaceDE w:val="0"/>
        <w:autoSpaceDN w:val="0"/>
        <w:adjustRightInd w:val="0"/>
        <w:jc w:val="both"/>
        <w:rPr>
          <w:rFonts w:asciiTheme="minorHAnsi" w:eastAsia="Times New Roman" w:hAnsiTheme="minorHAnsi" w:cstheme="minorHAnsi"/>
          <w:kern w:val="0"/>
          <w:lang w:eastAsia="lv-LV" w:bidi="ar-SA"/>
        </w:rPr>
      </w:pPr>
      <w:r w:rsidRPr="00BA0393">
        <w:rPr>
          <w:rFonts w:asciiTheme="minorHAnsi" w:eastAsia="Times New Roman" w:hAnsiTheme="minorHAnsi" w:cstheme="minorHAnsi"/>
          <w:kern w:val="0"/>
          <w:lang w:eastAsia="lv-LV" w:bidi="ar-SA"/>
        </w:rPr>
        <w:t>3</w:t>
      </w:r>
      <w:r w:rsidR="002F3B29" w:rsidRPr="00BA0393">
        <w:rPr>
          <w:rFonts w:asciiTheme="minorHAnsi" w:eastAsia="Times New Roman" w:hAnsiTheme="minorHAnsi" w:cstheme="minorHAnsi"/>
          <w:kern w:val="0"/>
          <w:lang w:eastAsia="lv-LV" w:bidi="ar-SA"/>
        </w:rPr>
        <w:t>.6. Būvuzraudzības plānā, saskaņā ar Vispārīgo būvnoteikumu Nr. 500 p. 127 iekļauj šādu informāciju:</w:t>
      </w:r>
    </w:p>
    <w:p w14:paraId="38C4C710" w14:textId="77777777" w:rsidR="00FD3B10" w:rsidRPr="00BA0393" w:rsidRDefault="00FD3B10" w:rsidP="00FD3B10">
      <w:pPr>
        <w:widowControl/>
        <w:suppressAutoHyphens w:val="0"/>
        <w:autoSpaceDE w:val="0"/>
        <w:autoSpaceDN w:val="0"/>
        <w:adjustRightInd w:val="0"/>
        <w:jc w:val="both"/>
        <w:rPr>
          <w:rFonts w:asciiTheme="minorHAnsi" w:eastAsia="Times New Roman" w:hAnsiTheme="minorHAnsi" w:cstheme="minorHAnsi"/>
          <w:kern w:val="0"/>
          <w:u w:val="single"/>
          <w:lang w:eastAsia="lv-LV" w:bidi="ar-SA"/>
        </w:rPr>
      </w:pPr>
    </w:p>
    <w:p w14:paraId="70159058" w14:textId="22CDF9B1" w:rsidR="002F3B29" w:rsidRPr="00BA0393" w:rsidRDefault="002F3B29" w:rsidP="00873339">
      <w:pPr>
        <w:widowControl/>
        <w:numPr>
          <w:ilvl w:val="0"/>
          <w:numId w:val="12"/>
        </w:numPr>
        <w:suppressAutoHyphens w:val="0"/>
        <w:autoSpaceDE w:val="0"/>
        <w:autoSpaceDN w:val="0"/>
        <w:adjustRightInd w:val="0"/>
        <w:jc w:val="both"/>
        <w:rPr>
          <w:rFonts w:asciiTheme="minorHAnsi" w:eastAsia="Times New Roman" w:hAnsiTheme="minorHAnsi" w:cstheme="minorHAnsi"/>
          <w:kern w:val="0"/>
          <w:lang w:eastAsia="lv-LV" w:bidi="ar-SA"/>
        </w:rPr>
      </w:pPr>
      <w:r w:rsidRPr="00BA0393">
        <w:rPr>
          <w:rFonts w:asciiTheme="minorHAnsi" w:eastAsia="Times New Roman" w:hAnsiTheme="minorHAnsi" w:cstheme="minorHAnsi"/>
          <w:kern w:val="0"/>
          <w:lang w:eastAsia="lv-LV" w:bidi="ar-SA"/>
        </w:rPr>
        <w:t>nepieciešamās pārbaudes un to apjoms, ievērojot darbu organizēšanas projektā un darbu veikšanas</w:t>
      </w:r>
      <w:r w:rsidR="00FD3B10" w:rsidRPr="00BA0393">
        <w:rPr>
          <w:rFonts w:asciiTheme="minorHAnsi" w:eastAsia="Times New Roman" w:hAnsiTheme="minorHAnsi" w:cstheme="minorHAnsi"/>
          <w:kern w:val="0"/>
          <w:lang w:eastAsia="lv-LV" w:bidi="ar-SA"/>
        </w:rPr>
        <w:t xml:space="preserve"> </w:t>
      </w:r>
      <w:r w:rsidRPr="00BA0393">
        <w:rPr>
          <w:rFonts w:asciiTheme="minorHAnsi" w:eastAsia="Times New Roman" w:hAnsiTheme="minorHAnsi" w:cstheme="minorHAnsi"/>
          <w:kern w:val="0"/>
          <w:lang w:eastAsia="lv-LV" w:bidi="ar-SA"/>
        </w:rPr>
        <w:t>projektā, ja tāds tiek izstrādāts, ietvertos darbu posmus (piemēram, būvdarbu sagatavošana, tai skaitā</w:t>
      </w:r>
      <w:r w:rsidR="00FD3B10" w:rsidRPr="00BA0393">
        <w:rPr>
          <w:rFonts w:asciiTheme="minorHAnsi" w:eastAsia="Times New Roman" w:hAnsiTheme="minorHAnsi" w:cstheme="minorHAnsi"/>
          <w:kern w:val="0"/>
          <w:lang w:eastAsia="lv-LV" w:bidi="ar-SA"/>
        </w:rPr>
        <w:t xml:space="preserve"> </w:t>
      </w:r>
      <w:r w:rsidRPr="00BA0393">
        <w:rPr>
          <w:rFonts w:asciiTheme="minorHAnsi" w:eastAsia="Times New Roman" w:hAnsiTheme="minorHAnsi" w:cstheme="minorHAnsi"/>
          <w:kern w:val="0"/>
          <w:lang w:eastAsia="lv-LV" w:bidi="ar-SA"/>
        </w:rPr>
        <w:t xml:space="preserve">būvasu nospraušana, un </w:t>
      </w:r>
      <w:r w:rsidR="006C02BB" w:rsidRPr="00BA0393">
        <w:rPr>
          <w:rFonts w:asciiTheme="minorHAnsi" w:eastAsia="Times New Roman" w:hAnsiTheme="minorHAnsi" w:cstheme="minorHAnsi"/>
          <w:kern w:val="0"/>
          <w:lang w:eastAsia="lv-LV" w:bidi="ar-SA"/>
        </w:rPr>
        <w:t xml:space="preserve">balstu </w:t>
      </w:r>
      <w:r w:rsidRPr="00BA0393">
        <w:rPr>
          <w:rFonts w:asciiTheme="minorHAnsi" w:eastAsia="Times New Roman" w:hAnsiTheme="minorHAnsi" w:cstheme="minorHAnsi"/>
          <w:kern w:val="0"/>
          <w:lang w:eastAsia="lv-LV" w:bidi="ar-SA"/>
        </w:rPr>
        <w:t>izbūve, inženiertīklu pievadu izbūve, nesošo konstrukciju izbūve);</w:t>
      </w:r>
    </w:p>
    <w:p w14:paraId="064F7084" w14:textId="77777777" w:rsidR="002F3B29" w:rsidRPr="00BA0393" w:rsidRDefault="002F3B29" w:rsidP="00873339">
      <w:pPr>
        <w:widowControl/>
        <w:numPr>
          <w:ilvl w:val="0"/>
          <w:numId w:val="12"/>
        </w:numPr>
        <w:suppressAutoHyphens w:val="0"/>
        <w:autoSpaceDE w:val="0"/>
        <w:autoSpaceDN w:val="0"/>
        <w:adjustRightInd w:val="0"/>
        <w:jc w:val="both"/>
        <w:rPr>
          <w:rFonts w:asciiTheme="minorHAnsi" w:eastAsia="Times New Roman" w:hAnsiTheme="minorHAnsi" w:cstheme="minorHAnsi"/>
          <w:kern w:val="0"/>
          <w:lang w:eastAsia="lv-LV" w:bidi="ar-SA"/>
        </w:rPr>
      </w:pPr>
      <w:r w:rsidRPr="00BA0393">
        <w:rPr>
          <w:rFonts w:asciiTheme="minorHAnsi" w:eastAsia="Times New Roman" w:hAnsiTheme="minorHAnsi" w:cstheme="minorHAnsi"/>
          <w:kern w:val="0"/>
          <w:lang w:eastAsia="lv-LV" w:bidi="ar-SA"/>
        </w:rPr>
        <w:t>iespējamo risku novērtējums darbu laikā;</w:t>
      </w:r>
    </w:p>
    <w:p w14:paraId="309C24D6" w14:textId="77777777" w:rsidR="002F3B29" w:rsidRPr="00BA0393" w:rsidRDefault="002F3B29" w:rsidP="00873339">
      <w:pPr>
        <w:widowControl/>
        <w:numPr>
          <w:ilvl w:val="0"/>
          <w:numId w:val="12"/>
        </w:numPr>
        <w:suppressAutoHyphens w:val="0"/>
        <w:autoSpaceDE w:val="0"/>
        <w:autoSpaceDN w:val="0"/>
        <w:adjustRightInd w:val="0"/>
        <w:jc w:val="both"/>
        <w:rPr>
          <w:rFonts w:asciiTheme="minorHAnsi" w:eastAsia="Times New Roman" w:hAnsiTheme="minorHAnsi" w:cstheme="minorHAnsi"/>
          <w:kern w:val="0"/>
          <w:lang w:eastAsia="lv-LV" w:bidi="ar-SA"/>
        </w:rPr>
      </w:pPr>
      <w:r w:rsidRPr="00BA0393">
        <w:rPr>
          <w:rFonts w:asciiTheme="minorHAnsi" w:eastAsia="Times New Roman" w:hAnsiTheme="minorHAnsi" w:cstheme="minorHAnsi"/>
          <w:kern w:val="0"/>
          <w:lang w:eastAsia="lv-LV" w:bidi="ar-SA"/>
        </w:rPr>
        <w:t>būvdarbu stadijas, kuras ir jāfiksē vizuāli (piemēram, fotogrāfijā), lai pārliecinātos par izpildīto būvdarbu</w:t>
      </w:r>
      <w:r w:rsidR="00FD3B10" w:rsidRPr="00BA0393">
        <w:rPr>
          <w:rFonts w:asciiTheme="minorHAnsi" w:eastAsia="Times New Roman" w:hAnsiTheme="minorHAnsi" w:cstheme="minorHAnsi"/>
          <w:kern w:val="0"/>
          <w:lang w:eastAsia="lv-LV" w:bidi="ar-SA"/>
        </w:rPr>
        <w:t xml:space="preserve"> </w:t>
      </w:r>
      <w:r w:rsidRPr="00BA0393">
        <w:rPr>
          <w:rFonts w:asciiTheme="minorHAnsi" w:eastAsia="Times New Roman" w:hAnsiTheme="minorHAnsi" w:cstheme="minorHAnsi"/>
          <w:kern w:val="0"/>
          <w:lang w:eastAsia="lv-LV" w:bidi="ar-SA"/>
        </w:rPr>
        <w:t>kvalitāti;</w:t>
      </w:r>
    </w:p>
    <w:p w14:paraId="713DF803" w14:textId="77777777" w:rsidR="002F3B29" w:rsidRPr="00BA0393" w:rsidRDefault="002F3B29" w:rsidP="00873339">
      <w:pPr>
        <w:widowControl/>
        <w:numPr>
          <w:ilvl w:val="0"/>
          <w:numId w:val="12"/>
        </w:numPr>
        <w:suppressAutoHyphens w:val="0"/>
        <w:autoSpaceDE w:val="0"/>
        <w:autoSpaceDN w:val="0"/>
        <w:adjustRightInd w:val="0"/>
        <w:jc w:val="both"/>
        <w:rPr>
          <w:rFonts w:asciiTheme="minorHAnsi" w:eastAsia="Times New Roman" w:hAnsiTheme="minorHAnsi" w:cstheme="minorHAnsi"/>
          <w:kern w:val="0"/>
          <w:lang w:eastAsia="lv-LV" w:bidi="ar-SA"/>
        </w:rPr>
      </w:pPr>
      <w:r w:rsidRPr="00BA0393">
        <w:rPr>
          <w:rFonts w:asciiTheme="minorHAnsi" w:eastAsia="Times New Roman" w:hAnsiTheme="minorHAnsi" w:cstheme="minorHAnsi"/>
          <w:kern w:val="0"/>
          <w:lang w:eastAsia="lv-LV" w:bidi="ar-SA"/>
        </w:rPr>
        <w:t>dalība būvkonstrukciju, segto darbu un citu izpildīto būvdarbu pieņemšanā;</w:t>
      </w:r>
    </w:p>
    <w:p w14:paraId="589EAB65" w14:textId="77777777" w:rsidR="008A4CAB" w:rsidRPr="00BA0393" w:rsidRDefault="002F3B29" w:rsidP="008A4CAB">
      <w:pPr>
        <w:widowControl/>
        <w:numPr>
          <w:ilvl w:val="0"/>
          <w:numId w:val="12"/>
        </w:numPr>
        <w:suppressAutoHyphens w:val="0"/>
        <w:autoSpaceDE w:val="0"/>
        <w:autoSpaceDN w:val="0"/>
        <w:adjustRightInd w:val="0"/>
        <w:jc w:val="both"/>
        <w:rPr>
          <w:rFonts w:asciiTheme="minorHAnsi" w:eastAsia="Times New Roman" w:hAnsiTheme="minorHAnsi" w:cstheme="minorHAnsi"/>
          <w:kern w:val="0"/>
          <w:lang w:eastAsia="lv-LV" w:bidi="ar-SA"/>
        </w:rPr>
      </w:pPr>
      <w:r w:rsidRPr="00BA0393">
        <w:rPr>
          <w:rFonts w:asciiTheme="minorHAnsi" w:eastAsia="Times New Roman" w:hAnsiTheme="minorHAnsi" w:cstheme="minorHAnsi"/>
          <w:kern w:val="0"/>
          <w:lang w:eastAsia="lv-LV" w:bidi="ar-SA"/>
        </w:rPr>
        <w:lastRenderedPageBreak/>
        <w:t>risks, ko var radīt būves nojaukšanas vai demontāžas gaitā radušies bīstamie atkritumi.</w:t>
      </w:r>
    </w:p>
    <w:p w14:paraId="69E01E11" w14:textId="77777777" w:rsidR="008A4CAB" w:rsidRPr="00BA0393" w:rsidRDefault="008A4CAB" w:rsidP="008A4CAB">
      <w:pPr>
        <w:widowControl/>
        <w:suppressAutoHyphens w:val="0"/>
        <w:autoSpaceDE w:val="0"/>
        <w:autoSpaceDN w:val="0"/>
        <w:adjustRightInd w:val="0"/>
        <w:ind w:left="720"/>
        <w:jc w:val="both"/>
        <w:rPr>
          <w:rFonts w:asciiTheme="minorHAnsi" w:eastAsia="Times New Roman" w:hAnsiTheme="minorHAnsi" w:cstheme="minorHAnsi"/>
          <w:kern w:val="0"/>
          <w:lang w:eastAsia="lv-LV" w:bidi="ar-SA"/>
        </w:rPr>
      </w:pPr>
    </w:p>
    <w:p w14:paraId="1C9672FC" w14:textId="6C720ADF" w:rsidR="002F3B29" w:rsidRPr="00BA0393" w:rsidRDefault="008A4CAB" w:rsidP="008A4CAB">
      <w:pPr>
        <w:jc w:val="both"/>
        <w:rPr>
          <w:rFonts w:asciiTheme="minorHAnsi" w:hAnsiTheme="minorHAnsi" w:cstheme="minorHAnsi"/>
          <w:lang w:eastAsia="lv-LV" w:bidi="ar-SA"/>
        </w:rPr>
      </w:pPr>
      <w:r w:rsidRPr="00BA0393">
        <w:rPr>
          <w:rFonts w:asciiTheme="minorHAnsi" w:hAnsiTheme="minorHAnsi" w:cstheme="minorHAnsi"/>
          <w:lang w:eastAsia="lv-LV" w:bidi="ar-SA"/>
        </w:rPr>
        <w:t>J</w:t>
      </w:r>
      <w:r w:rsidR="002F3B29" w:rsidRPr="00BA0393">
        <w:rPr>
          <w:rFonts w:asciiTheme="minorHAnsi" w:hAnsiTheme="minorHAnsi" w:cstheme="minorHAnsi"/>
          <w:lang w:eastAsia="lv-LV" w:bidi="ar-SA"/>
        </w:rPr>
        <w:t>a būves realizācijai ir izstrādāts darbu veikšanas projekts, būvuzraugs precizē</w:t>
      </w:r>
      <w:r w:rsidR="00FD3B10" w:rsidRPr="00BA0393">
        <w:rPr>
          <w:rFonts w:asciiTheme="minorHAnsi" w:hAnsiTheme="minorHAnsi" w:cstheme="minorHAnsi"/>
          <w:lang w:eastAsia="lv-LV" w:bidi="ar-SA"/>
        </w:rPr>
        <w:t xml:space="preserve"> </w:t>
      </w:r>
      <w:r w:rsidR="002F3B29" w:rsidRPr="00BA0393">
        <w:rPr>
          <w:rFonts w:asciiTheme="minorHAnsi" w:hAnsiTheme="minorHAnsi" w:cstheme="minorHAnsi"/>
          <w:lang w:eastAsia="lv-LV" w:bidi="ar-SA"/>
        </w:rPr>
        <w:t>būvuzraudzības plānu un iesniedz to institūcijā, kura veic būvdarbu kontroli. Būvuzraudzības plānu precizē, ja</w:t>
      </w:r>
      <w:r w:rsidR="00FD3B10" w:rsidRPr="00BA0393">
        <w:rPr>
          <w:rFonts w:asciiTheme="minorHAnsi" w:hAnsiTheme="minorHAnsi" w:cstheme="minorHAnsi"/>
          <w:lang w:eastAsia="lv-LV" w:bidi="ar-SA"/>
        </w:rPr>
        <w:t xml:space="preserve"> </w:t>
      </w:r>
      <w:r w:rsidR="002F3B29" w:rsidRPr="00BA0393">
        <w:rPr>
          <w:rFonts w:asciiTheme="minorHAnsi" w:hAnsiTheme="minorHAnsi" w:cstheme="minorHAnsi"/>
          <w:lang w:eastAsia="lv-LV" w:bidi="ar-SA"/>
        </w:rPr>
        <w:t>darbu veikšanas projektā izdarītās izmaiņas skar būvuzraudzības plānā ietvertos darbu posmus.</w:t>
      </w:r>
      <w:r w:rsidRPr="00BA0393">
        <w:rPr>
          <w:rFonts w:asciiTheme="minorHAnsi" w:hAnsiTheme="minorHAnsi" w:cstheme="minorHAnsi"/>
          <w:lang w:eastAsia="lv-LV" w:bidi="ar-SA"/>
        </w:rPr>
        <w:t xml:space="preserve"> </w:t>
      </w:r>
    </w:p>
    <w:p w14:paraId="6E180651" w14:textId="77777777" w:rsidR="008A4CAB" w:rsidRPr="00BA0393" w:rsidRDefault="008A4CAB" w:rsidP="008A4CAB">
      <w:pPr>
        <w:jc w:val="both"/>
        <w:rPr>
          <w:rFonts w:asciiTheme="minorHAnsi" w:hAnsiTheme="minorHAnsi" w:cstheme="minorHAnsi"/>
          <w:lang w:eastAsia="lv-LV" w:bidi="ar-SA"/>
        </w:rPr>
      </w:pPr>
    </w:p>
    <w:p w14:paraId="4103AD7F" w14:textId="7E4A3DE4" w:rsidR="008A4CAB" w:rsidRPr="00BA0393" w:rsidRDefault="008A4CAB" w:rsidP="008A4CAB">
      <w:pPr>
        <w:jc w:val="both"/>
        <w:rPr>
          <w:rFonts w:asciiTheme="minorHAnsi" w:hAnsiTheme="minorHAnsi" w:cstheme="minorHAnsi"/>
          <w:lang w:eastAsia="lv-LV" w:bidi="ar-SA"/>
        </w:rPr>
      </w:pPr>
      <w:r w:rsidRPr="00BA0393">
        <w:rPr>
          <w:rFonts w:asciiTheme="minorHAnsi" w:hAnsiTheme="minorHAnsi" w:cstheme="minorHAnsi"/>
        </w:rPr>
        <w:t>Būvuzraugs pirms būves nodošanas ekspluatācijā pievieno būvniecības informācijas sistēmā pārskatu par būvuzraudzības plānā norādīto pasākumu savlaicīgu izpildi un apliecina, ka būve ir uzbūvēta atbilstoši būvdarbu kvalitātes prasībām un normatīvajiem aktiem.</w:t>
      </w:r>
    </w:p>
    <w:p w14:paraId="52C5DCFA" w14:textId="77777777" w:rsidR="00FD3B10" w:rsidRPr="00BA0393" w:rsidRDefault="00FD3B10" w:rsidP="00FD3B10">
      <w:pPr>
        <w:widowControl/>
        <w:suppressAutoHyphens w:val="0"/>
        <w:autoSpaceDE w:val="0"/>
        <w:autoSpaceDN w:val="0"/>
        <w:adjustRightInd w:val="0"/>
        <w:ind w:left="720"/>
        <w:jc w:val="both"/>
        <w:rPr>
          <w:rFonts w:asciiTheme="minorHAnsi" w:eastAsia="Times New Roman" w:hAnsiTheme="minorHAnsi" w:cstheme="minorHAnsi"/>
          <w:kern w:val="0"/>
          <w:lang w:eastAsia="lv-LV" w:bidi="ar-SA"/>
        </w:rPr>
      </w:pPr>
    </w:p>
    <w:p w14:paraId="0BBB3BD7" w14:textId="77777777" w:rsidR="00FD3B10" w:rsidRPr="00BA0393" w:rsidRDefault="00FD3B10" w:rsidP="00FD3B10">
      <w:pPr>
        <w:widowControl/>
        <w:suppressAutoHyphens w:val="0"/>
        <w:autoSpaceDE w:val="0"/>
        <w:autoSpaceDN w:val="0"/>
        <w:adjustRightInd w:val="0"/>
        <w:jc w:val="both"/>
        <w:rPr>
          <w:rFonts w:asciiTheme="minorHAnsi" w:eastAsia="Times New Roman" w:hAnsiTheme="minorHAnsi" w:cstheme="minorHAnsi"/>
          <w:kern w:val="0"/>
          <w:lang w:eastAsia="lv-LV" w:bidi="ar-SA"/>
        </w:rPr>
      </w:pPr>
      <w:r w:rsidRPr="00BA0393">
        <w:rPr>
          <w:rFonts w:asciiTheme="minorHAnsi" w:eastAsia="Times New Roman" w:hAnsiTheme="minorHAnsi" w:cstheme="minorHAnsi"/>
          <w:kern w:val="0"/>
          <w:lang w:eastAsia="lv-LV" w:bidi="ar-SA"/>
        </w:rPr>
        <w:t>3</w:t>
      </w:r>
      <w:r w:rsidR="002F3B29" w:rsidRPr="00BA0393">
        <w:rPr>
          <w:rFonts w:asciiTheme="minorHAnsi" w:eastAsia="Times New Roman" w:hAnsiTheme="minorHAnsi" w:cstheme="minorHAnsi"/>
          <w:kern w:val="0"/>
          <w:lang w:eastAsia="lv-LV" w:bidi="ar-SA"/>
        </w:rPr>
        <w:t>.7. Pasūtītājam saskaņā ar MK noteikumu Nr. 500 "Vispārīgie būvnoteikumi." 105</w:t>
      </w:r>
      <w:r w:rsidRPr="00BA0393">
        <w:rPr>
          <w:rFonts w:asciiTheme="minorHAnsi" w:eastAsia="Times New Roman" w:hAnsiTheme="minorHAnsi" w:cstheme="minorHAnsi"/>
          <w:kern w:val="0"/>
          <w:lang w:eastAsia="lv-LV" w:bidi="ar-SA"/>
        </w:rPr>
        <w:t xml:space="preserve">. pantu ir pienākums pieaicināt </w:t>
      </w:r>
      <w:r w:rsidR="002F3B29" w:rsidRPr="00BA0393">
        <w:rPr>
          <w:rFonts w:asciiTheme="minorHAnsi" w:eastAsia="Times New Roman" w:hAnsiTheme="minorHAnsi" w:cstheme="minorHAnsi"/>
          <w:kern w:val="0"/>
          <w:lang w:eastAsia="lv-LV" w:bidi="ar-SA"/>
        </w:rPr>
        <w:t>būvprojekta autoruzraugu autoruzraudzības veikšanai.</w:t>
      </w:r>
    </w:p>
    <w:p w14:paraId="28F3527E" w14:textId="77777777" w:rsidR="00FD3B10" w:rsidRPr="00BA0393" w:rsidRDefault="00FD3B10" w:rsidP="00FD3B10">
      <w:pPr>
        <w:widowControl/>
        <w:suppressAutoHyphens w:val="0"/>
        <w:autoSpaceDE w:val="0"/>
        <w:autoSpaceDN w:val="0"/>
        <w:adjustRightInd w:val="0"/>
        <w:jc w:val="both"/>
        <w:rPr>
          <w:rFonts w:asciiTheme="minorHAnsi" w:eastAsia="Times New Roman" w:hAnsiTheme="minorHAnsi" w:cstheme="minorHAnsi"/>
          <w:kern w:val="0"/>
          <w:lang w:eastAsia="lv-LV" w:bidi="ar-SA"/>
        </w:rPr>
      </w:pPr>
    </w:p>
    <w:p w14:paraId="19B065C5" w14:textId="77777777" w:rsidR="002F3B29" w:rsidRPr="00BA0393" w:rsidRDefault="00FD3B10" w:rsidP="00FD3B10">
      <w:pPr>
        <w:widowControl/>
        <w:suppressAutoHyphens w:val="0"/>
        <w:autoSpaceDE w:val="0"/>
        <w:autoSpaceDN w:val="0"/>
        <w:adjustRightInd w:val="0"/>
        <w:jc w:val="both"/>
        <w:rPr>
          <w:rFonts w:asciiTheme="minorHAnsi" w:eastAsia="Times New Roman" w:hAnsiTheme="minorHAnsi" w:cstheme="minorHAnsi"/>
          <w:kern w:val="0"/>
          <w:lang w:eastAsia="lv-LV" w:bidi="ar-SA"/>
        </w:rPr>
      </w:pPr>
      <w:r w:rsidRPr="00BA0393">
        <w:rPr>
          <w:rFonts w:asciiTheme="minorHAnsi" w:eastAsia="Times New Roman" w:hAnsiTheme="minorHAnsi" w:cstheme="minorHAnsi"/>
          <w:kern w:val="0"/>
          <w:lang w:eastAsia="lv-LV" w:bidi="ar-SA"/>
        </w:rPr>
        <w:t>3</w:t>
      </w:r>
      <w:r w:rsidR="002F3B29" w:rsidRPr="00BA0393">
        <w:rPr>
          <w:rFonts w:asciiTheme="minorHAnsi" w:eastAsia="Times New Roman" w:hAnsiTheme="minorHAnsi" w:cstheme="minorHAnsi"/>
          <w:kern w:val="0"/>
          <w:lang w:eastAsia="lv-LV" w:bidi="ar-SA"/>
        </w:rPr>
        <w:t>.8. Atbilstoši MKN 500 p. 95, būvdarbus veic sertificēta atbildīgā būvdarbu vadītā</w:t>
      </w:r>
      <w:r w:rsidRPr="00BA0393">
        <w:rPr>
          <w:rFonts w:asciiTheme="minorHAnsi" w:eastAsia="Times New Roman" w:hAnsiTheme="minorHAnsi" w:cstheme="minorHAnsi"/>
          <w:kern w:val="0"/>
          <w:lang w:eastAsia="lv-LV" w:bidi="ar-SA"/>
        </w:rPr>
        <w:t xml:space="preserve">ja vadībā, ko ieceļ galvenais </w:t>
      </w:r>
      <w:r w:rsidR="002F3B29" w:rsidRPr="00BA0393">
        <w:rPr>
          <w:rFonts w:asciiTheme="minorHAnsi" w:eastAsia="Times New Roman" w:hAnsiTheme="minorHAnsi" w:cstheme="minorHAnsi"/>
          <w:kern w:val="0"/>
          <w:lang w:eastAsia="lv-LV" w:bidi="ar-SA"/>
        </w:rPr>
        <w:t>būvdarbu veicējs. Atsevišķos būvdarbus uz līguma pamata var veikt atseviš</w:t>
      </w:r>
      <w:r w:rsidRPr="00BA0393">
        <w:rPr>
          <w:rFonts w:asciiTheme="minorHAnsi" w:eastAsia="Times New Roman" w:hAnsiTheme="minorHAnsi" w:cstheme="minorHAnsi"/>
          <w:kern w:val="0"/>
          <w:lang w:eastAsia="lv-LV" w:bidi="ar-SA"/>
        </w:rPr>
        <w:t xml:space="preserve">ķu būvdarbu veicējs, kurš ieceļ </w:t>
      </w:r>
      <w:r w:rsidR="002F3B29" w:rsidRPr="00BA0393">
        <w:rPr>
          <w:rFonts w:asciiTheme="minorHAnsi" w:eastAsia="Times New Roman" w:hAnsiTheme="minorHAnsi" w:cstheme="minorHAnsi"/>
          <w:kern w:val="0"/>
          <w:lang w:eastAsia="lv-LV" w:bidi="ar-SA"/>
        </w:rPr>
        <w:t>būvdarbu vadītāju konkrētu būvdarbu veikšanai. Būvdarbu vadītājs nodrošina konk</w:t>
      </w:r>
      <w:r w:rsidRPr="00BA0393">
        <w:rPr>
          <w:rFonts w:asciiTheme="minorHAnsi" w:eastAsia="Times New Roman" w:hAnsiTheme="minorHAnsi" w:cstheme="minorHAnsi"/>
          <w:kern w:val="0"/>
          <w:lang w:eastAsia="lv-LV" w:bidi="ar-SA"/>
        </w:rPr>
        <w:t xml:space="preserve">rētā darba kvalitāti atbilstoši </w:t>
      </w:r>
      <w:r w:rsidR="002F3B29" w:rsidRPr="00BA0393">
        <w:rPr>
          <w:rFonts w:asciiTheme="minorHAnsi" w:eastAsia="Times New Roman" w:hAnsiTheme="minorHAnsi" w:cstheme="minorHAnsi"/>
          <w:kern w:val="0"/>
          <w:lang w:eastAsia="lv-LV" w:bidi="ar-SA"/>
        </w:rPr>
        <w:t>būvprojektam, kā arī ievērojot citus būvniecību reglamentējošos norm</w:t>
      </w:r>
      <w:r w:rsidRPr="00BA0393">
        <w:rPr>
          <w:rFonts w:asciiTheme="minorHAnsi" w:eastAsia="Times New Roman" w:hAnsiTheme="minorHAnsi" w:cstheme="minorHAnsi"/>
          <w:kern w:val="0"/>
          <w:lang w:eastAsia="lv-LV" w:bidi="ar-SA"/>
        </w:rPr>
        <w:t xml:space="preserve">atīvos aktus un būvizstrādājumu </w:t>
      </w:r>
      <w:r w:rsidR="002F3B29" w:rsidRPr="00BA0393">
        <w:rPr>
          <w:rFonts w:asciiTheme="minorHAnsi" w:eastAsia="Times New Roman" w:hAnsiTheme="minorHAnsi" w:cstheme="minorHAnsi"/>
          <w:kern w:val="0"/>
          <w:lang w:eastAsia="lv-LV" w:bidi="ar-SA"/>
        </w:rPr>
        <w:t>izmantošanai noteiktās tehnoloģijas. Galvenais būvdarbu veicējs nav tiesī</w:t>
      </w:r>
      <w:r w:rsidRPr="00BA0393">
        <w:rPr>
          <w:rFonts w:asciiTheme="minorHAnsi" w:eastAsia="Times New Roman" w:hAnsiTheme="minorHAnsi" w:cstheme="minorHAnsi"/>
          <w:kern w:val="0"/>
          <w:lang w:eastAsia="lv-LV" w:bidi="ar-SA"/>
        </w:rPr>
        <w:t xml:space="preserve">gs nodot būvdarbu veicējam visu </w:t>
      </w:r>
      <w:r w:rsidR="002F3B29" w:rsidRPr="00BA0393">
        <w:rPr>
          <w:rFonts w:asciiTheme="minorHAnsi" w:eastAsia="Times New Roman" w:hAnsiTheme="minorHAnsi" w:cstheme="minorHAnsi"/>
          <w:kern w:val="0"/>
          <w:lang w:eastAsia="lv-LV" w:bidi="ar-SA"/>
        </w:rPr>
        <w:t>būvdarbu izpildi kopumā.</w:t>
      </w:r>
    </w:p>
    <w:p w14:paraId="41B8597E" w14:textId="77777777" w:rsidR="00FD3B10" w:rsidRPr="00BA0393" w:rsidRDefault="00FD3B10" w:rsidP="00FD3B10">
      <w:pPr>
        <w:widowControl/>
        <w:suppressAutoHyphens w:val="0"/>
        <w:autoSpaceDE w:val="0"/>
        <w:autoSpaceDN w:val="0"/>
        <w:adjustRightInd w:val="0"/>
        <w:jc w:val="both"/>
        <w:rPr>
          <w:rFonts w:asciiTheme="minorHAnsi" w:eastAsia="Times New Roman" w:hAnsiTheme="minorHAnsi" w:cstheme="minorHAnsi"/>
          <w:kern w:val="0"/>
          <w:lang w:eastAsia="lv-LV" w:bidi="ar-SA"/>
        </w:rPr>
      </w:pPr>
    </w:p>
    <w:p w14:paraId="584E030D" w14:textId="5DB83E7B" w:rsidR="00FD3B10" w:rsidRPr="00BA0393" w:rsidRDefault="00FD3B10" w:rsidP="00FD3B10">
      <w:pPr>
        <w:widowControl/>
        <w:suppressAutoHyphens w:val="0"/>
        <w:autoSpaceDE w:val="0"/>
        <w:autoSpaceDN w:val="0"/>
        <w:adjustRightInd w:val="0"/>
        <w:jc w:val="both"/>
        <w:rPr>
          <w:rFonts w:asciiTheme="minorHAnsi" w:eastAsia="Times New Roman" w:hAnsiTheme="minorHAnsi" w:cstheme="minorHAnsi"/>
          <w:kern w:val="0"/>
          <w:lang w:eastAsia="lv-LV" w:bidi="ar-SA"/>
        </w:rPr>
      </w:pPr>
      <w:r w:rsidRPr="00BA0393">
        <w:rPr>
          <w:rFonts w:asciiTheme="minorHAnsi" w:eastAsia="Times New Roman" w:hAnsiTheme="minorHAnsi" w:cstheme="minorHAnsi"/>
          <w:kern w:val="0"/>
          <w:lang w:eastAsia="lv-LV" w:bidi="ar-SA"/>
        </w:rPr>
        <w:t>3.</w:t>
      </w:r>
      <w:r w:rsidR="003B6D8B" w:rsidRPr="00BA0393">
        <w:rPr>
          <w:rFonts w:asciiTheme="minorHAnsi" w:eastAsia="Times New Roman" w:hAnsiTheme="minorHAnsi" w:cstheme="minorHAnsi"/>
          <w:kern w:val="0"/>
          <w:lang w:eastAsia="lv-LV" w:bidi="ar-SA"/>
        </w:rPr>
        <w:t>9</w:t>
      </w:r>
      <w:r w:rsidRPr="00BA0393">
        <w:rPr>
          <w:rFonts w:asciiTheme="minorHAnsi" w:eastAsia="Times New Roman" w:hAnsiTheme="minorHAnsi" w:cstheme="minorHAnsi"/>
          <w:kern w:val="0"/>
          <w:lang w:eastAsia="lv-LV" w:bidi="ar-SA"/>
        </w:rPr>
        <w:t>. Atbilstoši MKN 500 p. 99, atbildīgā būvdarbu vadītāja pienākums ir nodrošināt kvalitatīvu būvdarbu veikšanu atbilstoši būvprojektam un darbu veikšanas projektam, kā arī ievērojot citus būvniecību reglamentējošos normatīvos aktus un būvizstrādājumu izmantošanai noteiktās tehnoloģijas. Būvdarbu kvalitātei ir jāatbilst Latvijas būvnormatīvos un citos normatīvajos aktos noteiktajiem būvdarbu kvalitātes rādītājiem.</w:t>
      </w:r>
    </w:p>
    <w:p w14:paraId="43D7F71E" w14:textId="77777777" w:rsidR="00FD3B10" w:rsidRPr="00BA0393" w:rsidRDefault="00FD3B10" w:rsidP="00FD3B10">
      <w:pPr>
        <w:widowControl/>
        <w:suppressAutoHyphens w:val="0"/>
        <w:autoSpaceDE w:val="0"/>
        <w:autoSpaceDN w:val="0"/>
        <w:adjustRightInd w:val="0"/>
        <w:jc w:val="both"/>
        <w:rPr>
          <w:rFonts w:asciiTheme="minorHAnsi" w:eastAsia="Times New Roman" w:hAnsiTheme="minorHAnsi" w:cstheme="minorHAnsi"/>
          <w:kern w:val="0"/>
          <w:lang w:eastAsia="lv-LV" w:bidi="ar-SA"/>
        </w:rPr>
      </w:pPr>
    </w:p>
    <w:p w14:paraId="4F301B3B" w14:textId="13C6B0A8" w:rsidR="00FD3B10" w:rsidRPr="00BA0393" w:rsidRDefault="00FD3B10" w:rsidP="00FD3B10">
      <w:pPr>
        <w:widowControl/>
        <w:suppressAutoHyphens w:val="0"/>
        <w:autoSpaceDE w:val="0"/>
        <w:autoSpaceDN w:val="0"/>
        <w:adjustRightInd w:val="0"/>
        <w:rPr>
          <w:rFonts w:asciiTheme="minorHAnsi" w:eastAsia="Times New Roman" w:hAnsiTheme="minorHAnsi" w:cstheme="minorHAnsi"/>
          <w:kern w:val="0"/>
          <w:lang w:eastAsia="lv-LV" w:bidi="ar-SA"/>
        </w:rPr>
      </w:pPr>
      <w:r w:rsidRPr="00BA0393">
        <w:rPr>
          <w:rFonts w:asciiTheme="minorHAnsi" w:eastAsia="Times New Roman" w:hAnsiTheme="minorHAnsi" w:cstheme="minorHAnsi"/>
          <w:kern w:val="0"/>
          <w:lang w:eastAsia="lv-LV" w:bidi="ar-SA"/>
        </w:rPr>
        <w:t>3.1</w:t>
      </w:r>
      <w:r w:rsidR="003B6D8B" w:rsidRPr="00BA0393">
        <w:rPr>
          <w:rFonts w:asciiTheme="minorHAnsi" w:eastAsia="Times New Roman" w:hAnsiTheme="minorHAnsi" w:cstheme="minorHAnsi"/>
          <w:kern w:val="0"/>
          <w:lang w:eastAsia="lv-LV" w:bidi="ar-SA"/>
        </w:rPr>
        <w:t>0</w:t>
      </w:r>
      <w:r w:rsidRPr="00BA0393">
        <w:rPr>
          <w:rFonts w:asciiTheme="minorHAnsi" w:eastAsia="Times New Roman" w:hAnsiTheme="minorHAnsi" w:cstheme="minorHAnsi"/>
          <w:kern w:val="0"/>
          <w:lang w:eastAsia="lv-LV" w:bidi="ar-SA"/>
        </w:rPr>
        <w:t>. Atbildīgajam būvdarbu vadītājam saskaņā ar Vispārīgiem būvnoteikumiem Nr. 500 p. 100 ir šādi pienākumi:</w:t>
      </w:r>
    </w:p>
    <w:p w14:paraId="03917E67" w14:textId="77777777" w:rsidR="00FD3B10" w:rsidRPr="00BA0393" w:rsidRDefault="00FD3B10" w:rsidP="00FD3B10">
      <w:pPr>
        <w:widowControl/>
        <w:suppressAutoHyphens w:val="0"/>
        <w:autoSpaceDE w:val="0"/>
        <w:autoSpaceDN w:val="0"/>
        <w:adjustRightInd w:val="0"/>
        <w:rPr>
          <w:rFonts w:asciiTheme="minorHAnsi" w:eastAsia="Times New Roman" w:hAnsiTheme="minorHAnsi" w:cstheme="minorHAnsi"/>
          <w:kern w:val="0"/>
          <w:lang w:eastAsia="lv-LV" w:bidi="ar-SA"/>
        </w:rPr>
      </w:pPr>
    </w:p>
    <w:p w14:paraId="7FAAF255" w14:textId="0041CF93" w:rsidR="00FD3B10" w:rsidRPr="00BA0393" w:rsidRDefault="00FD3B10" w:rsidP="003B6D8B">
      <w:pPr>
        <w:widowControl/>
        <w:numPr>
          <w:ilvl w:val="0"/>
          <w:numId w:val="11"/>
        </w:numPr>
        <w:suppressAutoHyphens w:val="0"/>
        <w:autoSpaceDE w:val="0"/>
        <w:autoSpaceDN w:val="0"/>
        <w:adjustRightInd w:val="0"/>
        <w:jc w:val="both"/>
        <w:rPr>
          <w:rFonts w:asciiTheme="minorHAnsi" w:eastAsia="Times New Roman" w:hAnsiTheme="minorHAnsi" w:cstheme="minorHAnsi"/>
          <w:kern w:val="0"/>
          <w:lang w:eastAsia="lv-LV" w:bidi="ar-SA"/>
        </w:rPr>
      </w:pPr>
      <w:r w:rsidRPr="00BA0393">
        <w:rPr>
          <w:rFonts w:asciiTheme="minorHAnsi" w:eastAsia="Times New Roman" w:hAnsiTheme="minorHAnsi" w:cstheme="minorHAnsi"/>
          <w:kern w:val="0"/>
          <w:lang w:eastAsia="lv-LV" w:bidi="ar-SA"/>
        </w:rPr>
        <w:t>kontrolēt būvlaukuma sagatavošanas darbus pirms darbu uzsākšanas;</w:t>
      </w:r>
    </w:p>
    <w:p w14:paraId="77C4FA8A" w14:textId="210AF42F" w:rsidR="003B6D8B" w:rsidRPr="00BA0393" w:rsidRDefault="003B6D8B" w:rsidP="003B6D8B">
      <w:pPr>
        <w:widowControl/>
        <w:numPr>
          <w:ilvl w:val="0"/>
          <w:numId w:val="11"/>
        </w:numPr>
        <w:suppressAutoHyphens w:val="0"/>
        <w:autoSpaceDE w:val="0"/>
        <w:autoSpaceDN w:val="0"/>
        <w:adjustRightInd w:val="0"/>
        <w:jc w:val="both"/>
        <w:rPr>
          <w:rFonts w:asciiTheme="minorHAnsi" w:eastAsia="Times New Roman" w:hAnsiTheme="minorHAnsi" w:cstheme="minorHAnsi"/>
          <w:kern w:val="0"/>
          <w:lang w:eastAsia="lv-LV" w:bidi="ar-SA"/>
        </w:rPr>
      </w:pPr>
      <w:r w:rsidRPr="00BA0393">
        <w:rPr>
          <w:rFonts w:asciiTheme="minorHAnsi" w:eastAsia="Times New Roman" w:hAnsiTheme="minorHAnsi" w:cstheme="minorHAnsi"/>
          <w:kern w:val="0"/>
          <w:lang w:eastAsia="lv-LV" w:bidi="ar-SA"/>
        </w:rPr>
        <w:t>nepieļaut patvaļīgu būvniecību, kā arī objekta patvaļīgu ekspluatāciju;</w:t>
      </w:r>
    </w:p>
    <w:p w14:paraId="5C1F9A91" w14:textId="77777777" w:rsidR="00FD3B10" w:rsidRPr="00BA0393" w:rsidRDefault="00FD3B10" w:rsidP="003B6D8B">
      <w:pPr>
        <w:widowControl/>
        <w:numPr>
          <w:ilvl w:val="0"/>
          <w:numId w:val="11"/>
        </w:numPr>
        <w:suppressAutoHyphens w:val="0"/>
        <w:autoSpaceDE w:val="0"/>
        <w:autoSpaceDN w:val="0"/>
        <w:adjustRightInd w:val="0"/>
        <w:jc w:val="both"/>
        <w:rPr>
          <w:rFonts w:asciiTheme="minorHAnsi" w:eastAsia="Times New Roman" w:hAnsiTheme="minorHAnsi" w:cstheme="minorHAnsi"/>
          <w:kern w:val="0"/>
          <w:lang w:eastAsia="lv-LV" w:bidi="ar-SA"/>
        </w:rPr>
      </w:pPr>
      <w:r w:rsidRPr="00BA0393">
        <w:rPr>
          <w:rFonts w:asciiTheme="minorHAnsi" w:eastAsia="Times New Roman" w:hAnsiTheme="minorHAnsi" w:cstheme="minorHAnsi"/>
          <w:kern w:val="0"/>
          <w:lang w:eastAsia="lv-LV" w:bidi="ar-SA"/>
        </w:rPr>
        <w:t>atbilstoši plānotajiem darbiem atrasties būvlaukumā;</w:t>
      </w:r>
    </w:p>
    <w:p w14:paraId="2AC5299F" w14:textId="4A6DA3A9" w:rsidR="00FD3B10" w:rsidRPr="00BA0393" w:rsidRDefault="00FD3B10" w:rsidP="003B6D8B">
      <w:pPr>
        <w:widowControl/>
        <w:numPr>
          <w:ilvl w:val="0"/>
          <w:numId w:val="11"/>
        </w:numPr>
        <w:suppressAutoHyphens w:val="0"/>
        <w:autoSpaceDE w:val="0"/>
        <w:autoSpaceDN w:val="0"/>
        <w:adjustRightInd w:val="0"/>
        <w:jc w:val="both"/>
        <w:rPr>
          <w:rFonts w:asciiTheme="minorHAnsi" w:eastAsia="Times New Roman" w:hAnsiTheme="minorHAnsi" w:cstheme="minorHAnsi"/>
          <w:kern w:val="0"/>
          <w:lang w:eastAsia="lv-LV" w:bidi="ar-SA"/>
        </w:rPr>
      </w:pPr>
      <w:r w:rsidRPr="00BA0393">
        <w:rPr>
          <w:rFonts w:asciiTheme="minorHAnsi" w:eastAsia="Times New Roman" w:hAnsiTheme="minorHAnsi" w:cstheme="minorHAnsi"/>
          <w:kern w:val="0"/>
          <w:lang w:eastAsia="lv-LV" w:bidi="ar-SA"/>
        </w:rPr>
        <w:t>nodrošināt, ka būvdarbos tiek izmantoti tikai būvprojektam atbilstoši būvizstrādājumi, kuriem ir atbilstību apliecinoši dokumenti;</w:t>
      </w:r>
    </w:p>
    <w:p w14:paraId="4BEE563F" w14:textId="77777777" w:rsidR="003B6D8B" w:rsidRPr="00BA0393" w:rsidRDefault="003B6D8B" w:rsidP="003B6D8B">
      <w:pPr>
        <w:pStyle w:val="tv213"/>
        <w:numPr>
          <w:ilvl w:val="0"/>
          <w:numId w:val="11"/>
        </w:numPr>
        <w:jc w:val="both"/>
        <w:rPr>
          <w:rFonts w:asciiTheme="minorHAnsi" w:hAnsiTheme="minorHAnsi" w:cstheme="minorHAnsi"/>
          <w:lang w:val="lv-LV"/>
        </w:rPr>
      </w:pPr>
      <w:r w:rsidRPr="00BA0393">
        <w:rPr>
          <w:rFonts w:asciiTheme="minorHAnsi" w:hAnsiTheme="minorHAnsi" w:cstheme="minorHAnsi"/>
          <w:lang w:val="lv-LV"/>
        </w:rPr>
        <w:t>ievērot būvdarbu secību un kvalitātes atbilstību būvprojektam, darbu organizēšanas projektam un darbu veikšanas projektam, kā arī būvniecību, vides aizsardzību, darba aizsardzību un ugunsdrošību reglamentējošos normatīvos aktus;</w:t>
      </w:r>
    </w:p>
    <w:p w14:paraId="116F8D99" w14:textId="061582FA" w:rsidR="003B6D8B" w:rsidRPr="00BA0393" w:rsidRDefault="003B6D8B" w:rsidP="003B6D8B">
      <w:pPr>
        <w:pStyle w:val="tv213"/>
        <w:numPr>
          <w:ilvl w:val="0"/>
          <w:numId w:val="11"/>
        </w:numPr>
        <w:jc w:val="both"/>
        <w:rPr>
          <w:rFonts w:asciiTheme="minorHAnsi" w:hAnsiTheme="minorHAnsi" w:cstheme="minorHAnsi"/>
          <w:lang w:val="lv-LV"/>
        </w:rPr>
      </w:pPr>
      <w:r w:rsidRPr="00BA0393">
        <w:rPr>
          <w:rFonts w:asciiTheme="minorHAnsi" w:hAnsiTheme="minorHAnsi" w:cstheme="minorHAnsi"/>
          <w:lang w:val="lv-LV"/>
        </w:rPr>
        <w:t>organizēt būvkonstrukciju, segto darbu un citu izpildīto būvdarbu pieņemšanu, kā arī, ja nepieciešams, vizuāli fiksēt izpildītos segtos darbus pirms to aizsegšanas;</w:t>
      </w:r>
    </w:p>
    <w:p w14:paraId="7F97F0D5" w14:textId="0DA15AC9" w:rsidR="003B6D8B" w:rsidRPr="00BA0393" w:rsidRDefault="003B6D8B" w:rsidP="003B6D8B">
      <w:pPr>
        <w:pStyle w:val="tv213"/>
        <w:numPr>
          <w:ilvl w:val="0"/>
          <w:numId w:val="11"/>
        </w:numPr>
        <w:jc w:val="both"/>
        <w:rPr>
          <w:rFonts w:asciiTheme="minorHAnsi" w:hAnsiTheme="minorHAnsi" w:cstheme="minorHAnsi"/>
          <w:lang w:val="lv-LV"/>
        </w:rPr>
      </w:pPr>
      <w:r w:rsidRPr="00BA0393">
        <w:rPr>
          <w:rFonts w:asciiTheme="minorHAnsi" w:hAnsiTheme="minorHAnsi" w:cstheme="minorHAnsi"/>
          <w:lang w:val="lv-LV"/>
        </w:rPr>
        <w:t>izdarīt ierakstus būvdarbu žurnālā par veiktajiem būvdarbiem, iebūvētajiem būvizstrādājumiem un darbu kvalitāti;</w:t>
      </w:r>
    </w:p>
    <w:p w14:paraId="02FF1BCF" w14:textId="32D3D373" w:rsidR="003B6D8B" w:rsidRPr="00BA0393" w:rsidRDefault="003B6D8B" w:rsidP="003B6D8B">
      <w:pPr>
        <w:pStyle w:val="tv213"/>
        <w:numPr>
          <w:ilvl w:val="0"/>
          <w:numId w:val="11"/>
        </w:numPr>
        <w:jc w:val="both"/>
        <w:rPr>
          <w:rFonts w:asciiTheme="minorHAnsi" w:hAnsiTheme="minorHAnsi" w:cstheme="minorHAnsi"/>
          <w:lang w:val="lv-LV"/>
        </w:rPr>
      </w:pPr>
      <w:r w:rsidRPr="00BA0393">
        <w:rPr>
          <w:rFonts w:asciiTheme="minorHAnsi" w:hAnsiTheme="minorHAnsi" w:cstheme="minorHAnsi"/>
          <w:lang w:val="lv-LV"/>
        </w:rPr>
        <w:t>kontrolēt būvdarbu žurnālā ierakstīto norādījumu izpildi, attiecīgi to fiksējot žurnālā;</w:t>
      </w:r>
    </w:p>
    <w:p w14:paraId="0FDA9491" w14:textId="533288E0" w:rsidR="003B6D8B" w:rsidRPr="00BA0393" w:rsidRDefault="003B6D8B" w:rsidP="003B6D8B">
      <w:pPr>
        <w:pStyle w:val="tv213"/>
        <w:numPr>
          <w:ilvl w:val="0"/>
          <w:numId w:val="11"/>
        </w:numPr>
        <w:jc w:val="both"/>
        <w:rPr>
          <w:rFonts w:asciiTheme="minorHAnsi" w:hAnsiTheme="minorHAnsi" w:cstheme="minorHAnsi"/>
          <w:lang w:val="lv-LV"/>
        </w:rPr>
      </w:pPr>
      <w:r w:rsidRPr="00BA0393">
        <w:rPr>
          <w:rFonts w:asciiTheme="minorHAnsi" w:hAnsiTheme="minorHAnsi" w:cstheme="minorHAnsi"/>
          <w:lang w:val="lv-LV"/>
        </w:rPr>
        <w:t>būvniecības informācijas sistēmā apstiprināt būves gatavību ekspluatācijai;</w:t>
      </w:r>
    </w:p>
    <w:p w14:paraId="4F823347" w14:textId="0CD4AFF0" w:rsidR="003B6D8B" w:rsidRPr="00BA0393" w:rsidRDefault="003B6D8B" w:rsidP="003B6D8B">
      <w:pPr>
        <w:pStyle w:val="tv213"/>
        <w:numPr>
          <w:ilvl w:val="0"/>
          <w:numId w:val="11"/>
        </w:numPr>
        <w:jc w:val="both"/>
        <w:rPr>
          <w:rFonts w:asciiTheme="minorHAnsi" w:hAnsiTheme="minorHAnsi" w:cstheme="minorHAnsi"/>
          <w:lang w:val="lv-LV"/>
        </w:rPr>
      </w:pPr>
      <w:r w:rsidRPr="00BA0393">
        <w:rPr>
          <w:rFonts w:asciiTheme="minorHAnsi" w:hAnsiTheme="minorHAnsi" w:cstheme="minorHAnsi"/>
          <w:lang w:val="lv-LV"/>
        </w:rPr>
        <w:lastRenderedPageBreak/>
        <w:t>pēc būvuzrauga pieprasījuma sniegt detalizētu informāciju par būvdarbu sagatavošanās posmiem un izvēlētajām metodēm darbu izpildē;</w:t>
      </w:r>
    </w:p>
    <w:p w14:paraId="6B2C69A0" w14:textId="4047F686" w:rsidR="003B6D8B" w:rsidRPr="00BA0393" w:rsidRDefault="003B6D8B" w:rsidP="003B6D8B">
      <w:pPr>
        <w:widowControl/>
        <w:numPr>
          <w:ilvl w:val="0"/>
          <w:numId w:val="11"/>
        </w:numPr>
        <w:suppressAutoHyphens w:val="0"/>
        <w:autoSpaceDE w:val="0"/>
        <w:autoSpaceDN w:val="0"/>
        <w:adjustRightInd w:val="0"/>
        <w:jc w:val="both"/>
        <w:rPr>
          <w:rFonts w:asciiTheme="minorHAnsi" w:eastAsia="Times New Roman" w:hAnsiTheme="minorHAnsi" w:cstheme="minorHAnsi"/>
          <w:kern w:val="0"/>
          <w:lang w:eastAsia="lv-LV" w:bidi="ar-SA"/>
        </w:rPr>
      </w:pPr>
      <w:r w:rsidRPr="00BA0393">
        <w:rPr>
          <w:rFonts w:asciiTheme="minorHAnsi" w:hAnsiTheme="minorHAnsi" w:cstheme="minorHAnsi"/>
        </w:rPr>
        <w:t>nodrošināt, lai būvlaukumā netiktu ielaistas un neuzturētos nepiederošas personas;</w:t>
      </w:r>
    </w:p>
    <w:p w14:paraId="1175AE44" w14:textId="0F898D4B" w:rsidR="003B6D8B" w:rsidRPr="00BA0393" w:rsidRDefault="003B6D8B" w:rsidP="003B6D8B">
      <w:pPr>
        <w:widowControl/>
        <w:numPr>
          <w:ilvl w:val="0"/>
          <w:numId w:val="11"/>
        </w:numPr>
        <w:suppressAutoHyphens w:val="0"/>
        <w:autoSpaceDE w:val="0"/>
        <w:autoSpaceDN w:val="0"/>
        <w:adjustRightInd w:val="0"/>
        <w:jc w:val="both"/>
        <w:rPr>
          <w:rFonts w:asciiTheme="minorHAnsi" w:eastAsia="Times New Roman" w:hAnsiTheme="minorHAnsi" w:cstheme="minorHAnsi"/>
          <w:kern w:val="0"/>
          <w:lang w:eastAsia="lv-LV" w:bidi="ar-SA"/>
        </w:rPr>
      </w:pPr>
      <w:r w:rsidRPr="00BA0393">
        <w:rPr>
          <w:rFonts w:asciiTheme="minorHAnsi" w:hAnsiTheme="minorHAnsi" w:cstheme="minorHAnsi"/>
        </w:rPr>
        <w:t>informēt būvniecības ierosinātāju par objektiem, kuriem būvspeciālists ir piesaistīts.</w:t>
      </w:r>
    </w:p>
    <w:p w14:paraId="73C0E712" w14:textId="77777777" w:rsidR="003B6D8B" w:rsidRPr="00BA0393" w:rsidRDefault="003B6D8B" w:rsidP="003B6D8B">
      <w:pPr>
        <w:widowControl/>
        <w:suppressAutoHyphens w:val="0"/>
        <w:autoSpaceDE w:val="0"/>
        <w:autoSpaceDN w:val="0"/>
        <w:adjustRightInd w:val="0"/>
        <w:ind w:left="720"/>
        <w:rPr>
          <w:rFonts w:asciiTheme="minorHAnsi" w:eastAsia="Times New Roman" w:hAnsiTheme="minorHAnsi" w:cstheme="minorHAnsi"/>
          <w:kern w:val="0"/>
          <w:lang w:eastAsia="lv-LV" w:bidi="ar-SA"/>
        </w:rPr>
      </w:pPr>
    </w:p>
    <w:p w14:paraId="6CB2E49A" w14:textId="1EB6CC88" w:rsidR="00FD3B10" w:rsidRPr="00BA0393" w:rsidRDefault="00FB4B1E" w:rsidP="00FB4B1E">
      <w:pPr>
        <w:widowControl/>
        <w:suppressAutoHyphens w:val="0"/>
        <w:autoSpaceDE w:val="0"/>
        <w:autoSpaceDN w:val="0"/>
        <w:adjustRightInd w:val="0"/>
        <w:jc w:val="both"/>
        <w:rPr>
          <w:rFonts w:asciiTheme="minorHAnsi" w:eastAsia="Times New Roman" w:hAnsiTheme="minorHAnsi" w:cstheme="minorHAnsi"/>
          <w:kern w:val="0"/>
          <w:lang w:eastAsia="lv-LV" w:bidi="ar-SA"/>
        </w:rPr>
      </w:pPr>
      <w:r w:rsidRPr="00BA0393">
        <w:rPr>
          <w:rFonts w:asciiTheme="minorHAnsi" w:eastAsia="Times New Roman" w:hAnsiTheme="minorHAnsi" w:cstheme="minorHAnsi"/>
          <w:kern w:val="0"/>
          <w:lang w:eastAsia="lv-LV" w:bidi="ar-SA"/>
        </w:rPr>
        <w:t>3</w:t>
      </w:r>
      <w:r w:rsidR="00FD3B10" w:rsidRPr="00BA0393">
        <w:rPr>
          <w:rFonts w:asciiTheme="minorHAnsi" w:eastAsia="Times New Roman" w:hAnsiTheme="minorHAnsi" w:cstheme="minorHAnsi"/>
          <w:kern w:val="0"/>
          <w:lang w:eastAsia="lv-LV" w:bidi="ar-SA"/>
        </w:rPr>
        <w:t>.1</w:t>
      </w:r>
      <w:r w:rsidR="003B6D8B" w:rsidRPr="00BA0393">
        <w:rPr>
          <w:rFonts w:asciiTheme="minorHAnsi" w:eastAsia="Times New Roman" w:hAnsiTheme="minorHAnsi" w:cstheme="minorHAnsi"/>
          <w:kern w:val="0"/>
          <w:lang w:eastAsia="lv-LV" w:bidi="ar-SA"/>
        </w:rPr>
        <w:t>1</w:t>
      </w:r>
      <w:r w:rsidR="00FD3B10" w:rsidRPr="00BA0393">
        <w:rPr>
          <w:rFonts w:asciiTheme="minorHAnsi" w:eastAsia="Times New Roman" w:hAnsiTheme="minorHAnsi" w:cstheme="minorHAnsi"/>
          <w:kern w:val="0"/>
          <w:lang w:eastAsia="lv-LV" w:bidi="ar-SA"/>
        </w:rPr>
        <w:t>. Atbildīgajam būvdarbu vadītājam ir tiesības:</w:t>
      </w:r>
    </w:p>
    <w:p w14:paraId="25F8DE69" w14:textId="77777777" w:rsidR="00FB4B1E" w:rsidRPr="00BA0393" w:rsidRDefault="00FB4B1E" w:rsidP="00FB4B1E">
      <w:pPr>
        <w:widowControl/>
        <w:suppressAutoHyphens w:val="0"/>
        <w:autoSpaceDE w:val="0"/>
        <w:autoSpaceDN w:val="0"/>
        <w:adjustRightInd w:val="0"/>
        <w:jc w:val="both"/>
        <w:rPr>
          <w:rFonts w:asciiTheme="minorHAnsi" w:eastAsia="Times New Roman" w:hAnsiTheme="minorHAnsi" w:cstheme="minorHAnsi"/>
          <w:kern w:val="0"/>
          <w:u w:val="single"/>
          <w:lang w:eastAsia="lv-LV" w:bidi="ar-SA"/>
        </w:rPr>
      </w:pPr>
    </w:p>
    <w:p w14:paraId="57791C5D" w14:textId="77777777" w:rsidR="00FD3B10" w:rsidRPr="00BA0393" w:rsidRDefault="00FD3B10" w:rsidP="00873339">
      <w:pPr>
        <w:widowControl/>
        <w:numPr>
          <w:ilvl w:val="0"/>
          <w:numId w:val="14"/>
        </w:numPr>
        <w:suppressAutoHyphens w:val="0"/>
        <w:autoSpaceDE w:val="0"/>
        <w:autoSpaceDN w:val="0"/>
        <w:adjustRightInd w:val="0"/>
        <w:jc w:val="both"/>
        <w:rPr>
          <w:rFonts w:asciiTheme="minorHAnsi" w:eastAsia="Times New Roman" w:hAnsiTheme="minorHAnsi" w:cstheme="minorHAnsi"/>
          <w:kern w:val="0"/>
          <w:lang w:eastAsia="lv-LV" w:bidi="ar-SA"/>
        </w:rPr>
      </w:pPr>
      <w:r w:rsidRPr="00BA0393">
        <w:rPr>
          <w:rFonts w:asciiTheme="minorHAnsi" w:eastAsia="Times New Roman" w:hAnsiTheme="minorHAnsi" w:cstheme="minorHAnsi"/>
          <w:kern w:val="0"/>
          <w:lang w:eastAsia="lv-LV" w:bidi="ar-SA"/>
        </w:rPr>
        <w:t>ierosināt būvspeciālistu būvprakses sertifikāta apturēšanu vai anulēšanu, ja būvdarbu laikā</w:t>
      </w:r>
      <w:r w:rsidR="00FB4B1E" w:rsidRPr="00BA0393">
        <w:rPr>
          <w:rFonts w:asciiTheme="minorHAnsi" w:eastAsia="Times New Roman" w:hAnsiTheme="minorHAnsi" w:cstheme="minorHAnsi"/>
          <w:kern w:val="0"/>
          <w:lang w:eastAsia="lv-LV" w:bidi="ar-SA"/>
        </w:rPr>
        <w:t xml:space="preserve"> </w:t>
      </w:r>
      <w:r w:rsidRPr="00BA0393">
        <w:rPr>
          <w:rFonts w:asciiTheme="minorHAnsi" w:eastAsia="Times New Roman" w:hAnsiTheme="minorHAnsi" w:cstheme="minorHAnsi"/>
          <w:kern w:val="0"/>
          <w:lang w:eastAsia="lv-LV" w:bidi="ar-SA"/>
        </w:rPr>
        <w:t>būvspeciālisti neveic MK noteikumos Nr. 500 "Vispārīgie būvnoteikumi" noteiktos pienākumus;</w:t>
      </w:r>
    </w:p>
    <w:p w14:paraId="5C41FACB" w14:textId="77777777" w:rsidR="00FD3B10" w:rsidRPr="00BA0393" w:rsidRDefault="00FD3B10" w:rsidP="00873339">
      <w:pPr>
        <w:widowControl/>
        <w:numPr>
          <w:ilvl w:val="0"/>
          <w:numId w:val="14"/>
        </w:numPr>
        <w:suppressAutoHyphens w:val="0"/>
        <w:autoSpaceDE w:val="0"/>
        <w:autoSpaceDN w:val="0"/>
        <w:adjustRightInd w:val="0"/>
        <w:jc w:val="both"/>
        <w:rPr>
          <w:rFonts w:asciiTheme="minorHAnsi" w:eastAsia="Times New Roman" w:hAnsiTheme="minorHAnsi" w:cstheme="minorHAnsi"/>
          <w:kern w:val="0"/>
          <w:lang w:eastAsia="lv-LV" w:bidi="ar-SA"/>
        </w:rPr>
      </w:pPr>
      <w:r w:rsidRPr="00BA0393">
        <w:rPr>
          <w:rFonts w:asciiTheme="minorHAnsi" w:eastAsia="Times New Roman" w:hAnsiTheme="minorHAnsi" w:cstheme="minorHAnsi"/>
          <w:kern w:val="0"/>
          <w:lang w:eastAsia="lv-LV" w:bidi="ar-SA"/>
        </w:rPr>
        <w:t>veikt izmaiņas plānotajos darbu sagatavošanas posmos, kā arī izvēlētajās darba metodēs, pirms tam</w:t>
      </w:r>
      <w:r w:rsidR="00FB4B1E" w:rsidRPr="00BA0393">
        <w:rPr>
          <w:rFonts w:asciiTheme="minorHAnsi" w:eastAsia="Times New Roman" w:hAnsiTheme="minorHAnsi" w:cstheme="minorHAnsi"/>
          <w:kern w:val="0"/>
          <w:lang w:eastAsia="lv-LV" w:bidi="ar-SA"/>
        </w:rPr>
        <w:t xml:space="preserve"> </w:t>
      </w:r>
      <w:r w:rsidRPr="00BA0393">
        <w:rPr>
          <w:rFonts w:asciiTheme="minorHAnsi" w:eastAsia="Times New Roman" w:hAnsiTheme="minorHAnsi" w:cstheme="minorHAnsi"/>
          <w:kern w:val="0"/>
          <w:lang w:eastAsia="lv-LV" w:bidi="ar-SA"/>
        </w:rPr>
        <w:t>veicot izmaiņas darbu veikšanas projektā un saskaņojot tās ar pasūtītāju, autoruzraugu un</w:t>
      </w:r>
      <w:r w:rsidR="00FB4B1E" w:rsidRPr="00BA0393">
        <w:rPr>
          <w:rFonts w:asciiTheme="minorHAnsi" w:eastAsia="Times New Roman" w:hAnsiTheme="minorHAnsi" w:cstheme="minorHAnsi"/>
          <w:kern w:val="0"/>
          <w:lang w:eastAsia="lv-LV" w:bidi="ar-SA"/>
        </w:rPr>
        <w:t xml:space="preserve"> </w:t>
      </w:r>
      <w:r w:rsidRPr="00BA0393">
        <w:rPr>
          <w:rFonts w:asciiTheme="minorHAnsi" w:eastAsia="Times New Roman" w:hAnsiTheme="minorHAnsi" w:cstheme="minorHAnsi"/>
          <w:kern w:val="0"/>
          <w:lang w:eastAsia="lv-LV" w:bidi="ar-SA"/>
        </w:rPr>
        <w:t>būvuzraugu.</w:t>
      </w:r>
    </w:p>
    <w:p w14:paraId="6A3F23DF" w14:textId="77777777" w:rsidR="00FB4B1E" w:rsidRPr="00BA0393" w:rsidRDefault="00FB4B1E" w:rsidP="00FB4B1E">
      <w:pPr>
        <w:widowControl/>
        <w:suppressAutoHyphens w:val="0"/>
        <w:autoSpaceDE w:val="0"/>
        <w:autoSpaceDN w:val="0"/>
        <w:adjustRightInd w:val="0"/>
        <w:ind w:left="720"/>
        <w:jc w:val="both"/>
        <w:rPr>
          <w:rFonts w:asciiTheme="minorHAnsi" w:eastAsia="Times New Roman" w:hAnsiTheme="minorHAnsi" w:cstheme="minorHAnsi"/>
          <w:kern w:val="0"/>
          <w:lang w:eastAsia="lv-LV" w:bidi="ar-SA"/>
        </w:rPr>
      </w:pPr>
    </w:p>
    <w:p w14:paraId="135011F5" w14:textId="28EAB622" w:rsidR="00FD3B10" w:rsidRPr="00BA0393" w:rsidRDefault="00FB4B1E" w:rsidP="00FB4B1E">
      <w:pPr>
        <w:widowControl/>
        <w:suppressAutoHyphens w:val="0"/>
        <w:autoSpaceDE w:val="0"/>
        <w:autoSpaceDN w:val="0"/>
        <w:adjustRightInd w:val="0"/>
        <w:jc w:val="both"/>
        <w:rPr>
          <w:rFonts w:asciiTheme="minorHAnsi" w:eastAsia="Times New Roman" w:hAnsiTheme="minorHAnsi" w:cstheme="minorHAnsi"/>
          <w:kern w:val="0"/>
          <w:lang w:eastAsia="lv-LV" w:bidi="ar-SA"/>
        </w:rPr>
      </w:pPr>
      <w:r w:rsidRPr="00BA0393">
        <w:rPr>
          <w:rFonts w:asciiTheme="minorHAnsi" w:eastAsia="Times New Roman" w:hAnsiTheme="minorHAnsi" w:cstheme="minorHAnsi"/>
          <w:kern w:val="0"/>
          <w:lang w:eastAsia="lv-LV" w:bidi="ar-SA"/>
        </w:rPr>
        <w:t>3</w:t>
      </w:r>
      <w:r w:rsidR="00FD3B10" w:rsidRPr="00BA0393">
        <w:rPr>
          <w:rFonts w:asciiTheme="minorHAnsi" w:eastAsia="Times New Roman" w:hAnsiTheme="minorHAnsi" w:cstheme="minorHAnsi"/>
          <w:kern w:val="0"/>
          <w:lang w:eastAsia="lv-LV" w:bidi="ar-SA"/>
        </w:rPr>
        <w:t>.1</w:t>
      </w:r>
      <w:r w:rsidR="003B6D8B" w:rsidRPr="00BA0393">
        <w:rPr>
          <w:rFonts w:asciiTheme="minorHAnsi" w:eastAsia="Times New Roman" w:hAnsiTheme="minorHAnsi" w:cstheme="minorHAnsi"/>
          <w:kern w:val="0"/>
          <w:lang w:eastAsia="lv-LV" w:bidi="ar-SA"/>
        </w:rPr>
        <w:t>2</w:t>
      </w:r>
      <w:r w:rsidR="00FD3B10" w:rsidRPr="00BA0393">
        <w:rPr>
          <w:rFonts w:asciiTheme="minorHAnsi" w:eastAsia="Times New Roman" w:hAnsiTheme="minorHAnsi" w:cstheme="minorHAnsi"/>
          <w:kern w:val="0"/>
          <w:lang w:eastAsia="lv-LV" w:bidi="ar-SA"/>
        </w:rPr>
        <w:t>. Būvdarbu kvalitātes kontroles sistēmu Būvuzņēmējs izstrādā atbilstoši veicamo darbu veidam un apjomam.</w:t>
      </w:r>
    </w:p>
    <w:p w14:paraId="01CDA5B8" w14:textId="77777777" w:rsidR="00FB4B1E" w:rsidRPr="00BA0393" w:rsidRDefault="00FB4B1E" w:rsidP="00FB4B1E">
      <w:pPr>
        <w:widowControl/>
        <w:suppressAutoHyphens w:val="0"/>
        <w:autoSpaceDE w:val="0"/>
        <w:autoSpaceDN w:val="0"/>
        <w:adjustRightInd w:val="0"/>
        <w:jc w:val="both"/>
        <w:rPr>
          <w:rFonts w:asciiTheme="minorHAnsi" w:eastAsia="Times New Roman" w:hAnsiTheme="minorHAnsi" w:cstheme="minorHAnsi"/>
          <w:kern w:val="0"/>
          <w:lang w:eastAsia="lv-LV" w:bidi="ar-SA"/>
        </w:rPr>
      </w:pPr>
    </w:p>
    <w:p w14:paraId="495B42C9" w14:textId="3C8D6DC9" w:rsidR="00FD3B10" w:rsidRPr="00BA0393" w:rsidRDefault="00FB4B1E" w:rsidP="00FB4B1E">
      <w:pPr>
        <w:widowControl/>
        <w:suppressAutoHyphens w:val="0"/>
        <w:autoSpaceDE w:val="0"/>
        <w:autoSpaceDN w:val="0"/>
        <w:adjustRightInd w:val="0"/>
        <w:jc w:val="both"/>
        <w:rPr>
          <w:rFonts w:asciiTheme="minorHAnsi" w:eastAsia="Times New Roman" w:hAnsiTheme="minorHAnsi" w:cstheme="minorHAnsi"/>
          <w:kern w:val="0"/>
          <w:lang w:eastAsia="lv-LV" w:bidi="ar-SA"/>
        </w:rPr>
      </w:pPr>
      <w:r w:rsidRPr="00BA0393">
        <w:rPr>
          <w:rFonts w:asciiTheme="minorHAnsi" w:eastAsia="Times New Roman" w:hAnsiTheme="minorHAnsi" w:cstheme="minorHAnsi"/>
          <w:kern w:val="0"/>
          <w:lang w:eastAsia="lv-LV" w:bidi="ar-SA"/>
        </w:rPr>
        <w:t>3</w:t>
      </w:r>
      <w:r w:rsidR="00FD3B10" w:rsidRPr="00BA0393">
        <w:rPr>
          <w:rFonts w:asciiTheme="minorHAnsi" w:eastAsia="Times New Roman" w:hAnsiTheme="minorHAnsi" w:cstheme="minorHAnsi"/>
          <w:kern w:val="0"/>
          <w:lang w:eastAsia="lv-LV" w:bidi="ar-SA"/>
        </w:rPr>
        <w:t>.1</w:t>
      </w:r>
      <w:r w:rsidR="003B6D8B" w:rsidRPr="00BA0393">
        <w:rPr>
          <w:rFonts w:asciiTheme="minorHAnsi" w:eastAsia="Times New Roman" w:hAnsiTheme="minorHAnsi" w:cstheme="minorHAnsi"/>
          <w:kern w:val="0"/>
          <w:lang w:eastAsia="lv-LV" w:bidi="ar-SA"/>
        </w:rPr>
        <w:t>3</w:t>
      </w:r>
      <w:r w:rsidR="00FD3B10" w:rsidRPr="00BA0393">
        <w:rPr>
          <w:rFonts w:asciiTheme="minorHAnsi" w:eastAsia="Times New Roman" w:hAnsiTheme="minorHAnsi" w:cstheme="minorHAnsi"/>
          <w:kern w:val="0"/>
          <w:lang w:eastAsia="lv-LV" w:bidi="ar-SA"/>
        </w:rPr>
        <w:t xml:space="preserve">. Darbi tiek veikti saskaņā ar Būvuzņēmēja izstrādāto </w:t>
      </w:r>
      <w:r w:rsidR="003B6D8B" w:rsidRPr="00BA0393">
        <w:rPr>
          <w:rFonts w:asciiTheme="minorHAnsi" w:eastAsia="Times New Roman" w:hAnsiTheme="minorHAnsi" w:cstheme="minorHAnsi"/>
          <w:kern w:val="0"/>
          <w:lang w:eastAsia="lv-LV" w:bidi="ar-SA"/>
        </w:rPr>
        <w:t>darbu veikšanas programmu</w:t>
      </w:r>
      <w:r w:rsidR="00FD3B10" w:rsidRPr="00BA0393">
        <w:rPr>
          <w:rFonts w:asciiTheme="minorHAnsi" w:eastAsia="Times New Roman" w:hAnsiTheme="minorHAnsi" w:cstheme="minorHAnsi"/>
          <w:kern w:val="0"/>
          <w:lang w:eastAsia="lv-LV" w:bidi="ar-SA"/>
        </w:rPr>
        <w:t>, kurā ir iekļauti kv</w:t>
      </w:r>
      <w:r w:rsidRPr="00BA0393">
        <w:rPr>
          <w:rFonts w:asciiTheme="minorHAnsi" w:eastAsia="Times New Roman" w:hAnsiTheme="minorHAnsi" w:cstheme="minorHAnsi"/>
          <w:kern w:val="0"/>
          <w:lang w:eastAsia="lv-LV" w:bidi="ar-SA"/>
        </w:rPr>
        <w:t xml:space="preserve">alitātes kontroles plāni (darbu </w:t>
      </w:r>
      <w:r w:rsidR="00FD3B10" w:rsidRPr="00BA0393">
        <w:rPr>
          <w:rFonts w:asciiTheme="minorHAnsi" w:eastAsia="Times New Roman" w:hAnsiTheme="minorHAnsi" w:cstheme="minorHAnsi"/>
          <w:kern w:val="0"/>
          <w:lang w:eastAsia="lv-LV" w:bidi="ar-SA"/>
        </w:rPr>
        <w:t>programmas un tehnoloģiskās kartes), kas ir izstrādāti saskaņā ar būvprojekta dokumentāciju.</w:t>
      </w:r>
    </w:p>
    <w:p w14:paraId="4D1DE2AD" w14:textId="77777777" w:rsidR="00FB4B1E" w:rsidRPr="00BA0393" w:rsidRDefault="00FB4B1E" w:rsidP="00FB4B1E">
      <w:pPr>
        <w:widowControl/>
        <w:suppressAutoHyphens w:val="0"/>
        <w:autoSpaceDE w:val="0"/>
        <w:autoSpaceDN w:val="0"/>
        <w:adjustRightInd w:val="0"/>
        <w:jc w:val="both"/>
        <w:rPr>
          <w:rFonts w:asciiTheme="minorHAnsi" w:eastAsia="Times New Roman" w:hAnsiTheme="minorHAnsi" w:cstheme="minorHAnsi"/>
          <w:kern w:val="0"/>
          <w:lang w:eastAsia="lv-LV" w:bidi="ar-SA"/>
        </w:rPr>
      </w:pPr>
    </w:p>
    <w:p w14:paraId="0E8DE689" w14:textId="6C28561A" w:rsidR="00FD3B10" w:rsidRPr="00BA0393" w:rsidRDefault="00FB4B1E" w:rsidP="00FB4B1E">
      <w:pPr>
        <w:widowControl/>
        <w:suppressAutoHyphens w:val="0"/>
        <w:autoSpaceDE w:val="0"/>
        <w:autoSpaceDN w:val="0"/>
        <w:adjustRightInd w:val="0"/>
        <w:jc w:val="both"/>
        <w:rPr>
          <w:rFonts w:asciiTheme="minorHAnsi" w:eastAsia="Times New Roman" w:hAnsiTheme="minorHAnsi" w:cstheme="minorHAnsi"/>
          <w:kern w:val="0"/>
          <w:lang w:eastAsia="lv-LV" w:bidi="ar-SA"/>
        </w:rPr>
      </w:pPr>
      <w:r w:rsidRPr="00BA0393">
        <w:rPr>
          <w:rFonts w:asciiTheme="minorHAnsi" w:eastAsia="Times New Roman" w:hAnsiTheme="minorHAnsi" w:cstheme="minorHAnsi"/>
          <w:kern w:val="0"/>
          <w:lang w:eastAsia="lv-LV" w:bidi="ar-SA"/>
        </w:rPr>
        <w:t>3</w:t>
      </w:r>
      <w:r w:rsidR="00FD3B10" w:rsidRPr="00BA0393">
        <w:rPr>
          <w:rFonts w:asciiTheme="minorHAnsi" w:eastAsia="Times New Roman" w:hAnsiTheme="minorHAnsi" w:cstheme="minorHAnsi"/>
          <w:kern w:val="0"/>
          <w:lang w:eastAsia="lv-LV" w:bidi="ar-SA"/>
        </w:rPr>
        <w:t>.1</w:t>
      </w:r>
      <w:r w:rsidR="003B6D8B" w:rsidRPr="00BA0393">
        <w:rPr>
          <w:rFonts w:asciiTheme="minorHAnsi" w:eastAsia="Times New Roman" w:hAnsiTheme="minorHAnsi" w:cstheme="minorHAnsi"/>
          <w:kern w:val="0"/>
          <w:lang w:eastAsia="lv-LV" w:bidi="ar-SA"/>
        </w:rPr>
        <w:t>4</w:t>
      </w:r>
      <w:r w:rsidR="00FD3B10" w:rsidRPr="00BA0393">
        <w:rPr>
          <w:rFonts w:asciiTheme="minorHAnsi" w:eastAsia="Times New Roman" w:hAnsiTheme="minorHAnsi" w:cstheme="minorHAnsi"/>
          <w:kern w:val="0"/>
          <w:lang w:eastAsia="lv-LV" w:bidi="ar-SA"/>
        </w:rPr>
        <w:t>. Pabeigtos nozīmīgo konstrukciju elementus un segtos darbus, kā arī izbūvētā</w:t>
      </w:r>
      <w:r w:rsidRPr="00BA0393">
        <w:rPr>
          <w:rFonts w:asciiTheme="minorHAnsi" w:eastAsia="Times New Roman" w:hAnsiTheme="minorHAnsi" w:cstheme="minorHAnsi"/>
          <w:kern w:val="0"/>
          <w:lang w:eastAsia="lv-LV" w:bidi="ar-SA"/>
        </w:rPr>
        <w:t xml:space="preserve">s ugunsdrošībai nozīmīgas </w:t>
      </w:r>
      <w:r w:rsidR="00FD3B10" w:rsidRPr="00BA0393">
        <w:rPr>
          <w:rFonts w:asciiTheme="minorHAnsi" w:eastAsia="Times New Roman" w:hAnsiTheme="minorHAnsi" w:cstheme="minorHAnsi"/>
          <w:kern w:val="0"/>
          <w:lang w:eastAsia="lv-LV" w:bidi="ar-SA"/>
        </w:rPr>
        <w:t>inženiertehniskās sistēmas pieņem ekspluatācijā parakstot nodošanas - pie</w:t>
      </w:r>
      <w:r w:rsidRPr="00BA0393">
        <w:rPr>
          <w:rFonts w:asciiTheme="minorHAnsi" w:eastAsia="Times New Roman" w:hAnsiTheme="minorHAnsi" w:cstheme="minorHAnsi"/>
          <w:kern w:val="0"/>
          <w:lang w:eastAsia="lv-LV" w:bidi="ar-SA"/>
        </w:rPr>
        <w:t xml:space="preserve">ņemšanas aktu ar tā pielikumiem </w:t>
      </w:r>
      <w:r w:rsidR="00FD3B10" w:rsidRPr="00BA0393">
        <w:rPr>
          <w:rFonts w:asciiTheme="minorHAnsi" w:eastAsia="Times New Roman" w:hAnsiTheme="minorHAnsi" w:cstheme="minorHAnsi"/>
          <w:kern w:val="0"/>
          <w:lang w:eastAsia="lv-LV" w:bidi="ar-SA"/>
        </w:rPr>
        <w:t>(kvalitātes kontroles dokumentāciju).</w:t>
      </w:r>
    </w:p>
    <w:p w14:paraId="74D1C785" w14:textId="77777777" w:rsidR="00D556CC" w:rsidRPr="00BA0393" w:rsidRDefault="00D556CC" w:rsidP="00FB4B1E">
      <w:pPr>
        <w:widowControl/>
        <w:suppressAutoHyphens w:val="0"/>
        <w:autoSpaceDE w:val="0"/>
        <w:autoSpaceDN w:val="0"/>
        <w:adjustRightInd w:val="0"/>
        <w:jc w:val="both"/>
        <w:rPr>
          <w:rFonts w:asciiTheme="minorHAnsi" w:eastAsia="Times New Roman" w:hAnsiTheme="minorHAnsi" w:cstheme="minorHAnsi"/>
          <w:kern w:val="0"/>
          <w:lang w:eastAsia="lv-LV" w:bidi="ar-SA"/>
        </w:rPr>
      </w:pPr>
    </w:p>
    <w:p w14:paraId="2EE02A89" w14:textId="4EE66F42" w:rsidR="00FD3B10" w:rsidRPr="00BA0393" w:rsidRDefault="007B2F47" w:rsidP="00FB4B1E">
      <w:pPr>
        <w:widowControl/>
        <w:suppressAutoHyphens w:val="0"/>
        <w:autoSpaceDE w:val="0"/>
        <w:autoSpaceDN w:val="0"/>
        <w:adjustRightInd w:val="0"/>
        <w:jc w:val="both"/>
        <w:rPr>
          <w:rFonts w:asciiTheme="minorHAnsi" w:eastAsia="Times New Roman" w:hAnsiTheme="minorHAnsi" w:cstheme="minorHAnsi"/>
          <w:kern w:val="0"/>
          <w:lang w:eastAsia="lv-LV" w:bidi="ar-SA"/>
        </w:rPr>
      </w:pPr>
      <w:r w:rsidRPr="00BA0393">
        <w:rPr>
          <w:rFonts w:asciiTheme="minorHAnsi" w:eastAsia="Times New Roman" w:hAnsiTheme="minorHAnsi" w:cstheme="minorHAnsi"/>
          <w:kern w:val="0"/>
          <w:lang w:eastAsia="lv-LV" w:bidi="ar-SA"/>
        </w:rPr>
        <w:t>3</w:t>
      </w:r>
      <w:r w:rsidR="00FD3B10" w:rsidRPr="00BA0393">
        <w:rPr>
          <w:rFonts w:asciiTheme="minorHAnsi" w:eastAsia="Times New Roman" w:hAnsiTheme="minorHAnsi" w:cstheme="minorHAnsi"/>
          <w:kern w:val="0"/>
          <w:lang w:eastAsia="lv-LV" w:bidi="ar-SA"/>
        </w:rPr>
        <w:t>.1</w:t>
      </w:r>
      <w:r w:rsidR="003B6D8B" w:rsidRPr="00BA0393">
        <w:rPr>
          <w:rFonts w:asciiTheme="minorHAnsi" w:eastAsia="Times New Roman" w:hAnsiTheme="minorHAnsi" w:cstheme="minorHAnsi"/>
          <w:kern w:val="0"/>
          <w:lang w:eastAsia="lv-LV" w:bidi="ar-SA"/>
        </w:rPr>
        <w:t>5</w:t>
      </w:r>
      <w:r w:rsidR="00FD3B10" w:rsidRPr="00BA0393">
        <w:rPr>
          <w:rFonts w:asciiTheme="minorHAnsi" w:eastAsia="Times New Roman" w:hAnsiTheme="minorHAnsi" w:cstheme="minorHAnsi"/>
          <w:kern w:val="0"/>
          <w:lang w:eastAsia="lv-LV" w:bidi="ar-SA"/>
        </w:rPr>
        <w:t>. Nav pieļaujama nākamo veicamo darbu uzsākšana, ja pasūtītāja un būvuzņēmēja pārs</w:t>
      </w:r>
      <w:r w:rsidR="00FB4B1E" w:rsidRPr="00BA0393">
        <w:rPr>
          <w:rFonts w:asciiTheme="minorHAnsi" w:eastAsia="Times New Roman" w:hAnsiTheme="minorHAnsi" w:cstheme="minorHAnsi"/>
          <w:kern w:val="0"/>
          <w:lang w:eastAsia="lv-LV" w:bidi="ar-SA"/>
        </w:rPr>
        <w:t xml:space="preserve">tāvji nav sastādījuši un </w:t>
      </w:r>
      <w:r w:rsidR="00FD3B10" w:rsidRPr="00BA0393">
        <w:rPr>
          <w:rFonts w:asciiTheme="minorHAnsi" w:eastAsia="Times New Roman" w:hAnsiTheme="minorHAnsi" w:cstheme="minorHAnsi"/>
          <w:kern w:val="0"/>
          <w:lang w:eastAsia="lv-LV" w:bidi="ar-SA"/>
        </w:rPr>
        <w:t>darbu izpildes vietā parakstījuši iepriekšējo segto darbu pieņemšanas aktu.</w:t>
      </w:r>
    </w:p>
    <w:p w14:paraId="68CC8EED" w14:textId="77777777" w:rsidR="00FB4B1E" w:rsidRPr="00BA0393" w:rsidRDefault="00FB4B1E" w:rsidP="00FB4B1E">
      <w:pPr>
        <w:widowControl/>
        <w:suppressAutoHyphens w:val="0"/>
        <w:autoSpaceDE w:val="0"/>
        <w:autoSpaceDN w:val="0"/>
        <w:adjustRightInd w:val="0"/>
        <w:jc w:val="both"/>
        <w:rPr>
          <w:rFonts w:asciiTheme="minorHAnsi" w:eastAsia="Times New Roman" w:hAnsiTheme="minorHAnsi" w:cstheme="minorHAnsi"/>
          <w:kern w:val="0"/>
          <w:lang w:eastAsia="lv-LV" w:bidi="ar-SA"/>
        </w:rPr>
      </w:pPr>
    </w:p>
    <w:p w14:paraId="0A940D0B" w14:textId="383CFE00" w:rsidR="00FD3B10" w:rsidRPr="00BA0393" w:rsidRDefault="007B2F47" w:rsidP="00FB4B1E">
      <w:pPr>
        <w:widowControl/>
        <w:suppressAutoHyphens w:val="0"/>
        <w:autoSpaceDE w:val="0"/>
        <w:autoSpaceDN w:val="0"/>
        <w:adjustRightInd w:val="0"/>
        <w:jc w:val="both"/>
        <w:rPr>
          <w:rFonts w:asciiTheme="minorHAnsi" w:eastAsia="Times New Roman" w:hAnsiTheme="minorHAnsi" w:cstheme="minorHAnsi"/>
          <w:kern w:val="0"/>
          <w:lang w:eastAsia="lv-LV" w:bidi="ar-SA"/>
        </w:rPr>
      </w:pPr>
      <w:r w:rsidRPr="00BA0393">
        <w:rPr>
          <w:rFonts w:asciiTheme="minorHAnsi" w:eastAsia="Times New Roman" w:hAnsiTheme="minorHAnsi" w:cstheme="minorHAnsi"/>
          <w:kern w:val="0"/>
          <w:lang w:eastAsia="lv-LV" w:bidi="ar-SA"/>
        </w:rPr>
        <w:t>3</w:t>
      </w:r>
      <w:r w:rsidR="00FD3B10" w:rsidRPr="00BA0393">
        <w:rPr>
          <w:rFonts w:asciiTheme="minorHAnsi" w:eastAsia="Times New Roman" w:hAnsiTheme="minorHAnsi" w:cstheme="minorHAnsi"/>
          <w:kern w:val="0"/>
          <w:lang w:eastAsia="lv-LV" w:bidi="ar-SA"/>
        </w:rPr>
        <w:t>.1</w:t>
      </w:r>
      <w:r w:rsidR="003B6D8B" w:rsidRPr="00BA0393">
        <w:rPr>
          <w:rFonts w:asciiTheme="minorHAnsi" w:eastAsia="Times New Roman" w:hAnsiTheme="minorHAnsi" w:cstheme="minorHAnsi"/>
          <w:kern w:val="0"/>
          <w:lang w:eastAsia="lv-LV" w:bidi="ar-SA"/>
        </w:rPr>
        <w:t>6</w:t>
      </w:r>
      <w:r w:rsidR="00FD3B10" w:rsidRPr="00BA0393">
        <w:rPr>
          <w:rFonts w:asciiTheme="minorHAnsi" w:eastAsia="Times New Roman" w:hAnsiTheme="minorHAnsi" w:cstheme="minorHAnsi"/>
          <w:kern w:val="0"/>
          <w:lang w:eastAsia="lv-LV" w:bidi="ar-SA"/>
        </w:rPr>
        <w:t xml:space="preserve">. Ja būvniecības gaitā veidojas pārtraukums, kura laikā iespējami ar segto darbu </w:t>
      </w:r>
      <w:r w:rsidR="00FB4B1E" w:rsidRPr="00BA0393">
        <w:rPr>
          <w:rFonts w:asciiTheme="minorHAnsi" w:eastAsia="Times New Roman" w:hAnsiTheme="minorHAnsi" w:cstheme="minorHAnsi"/>
          <w:kern w:val="0"/>
          <w:lang w:eastAsia="lv-LV" w:bidi="ar-SA"/>
        </w:rPr>
        <w:t xml:space="preserve">aktu pieņemto konstrukciju, vai </w:t>
      </w:r>
      <w:r w:rsidR="00FD3B10" w:rsidRPr="00BA0393">
        <w:rPr>
          <w:rFonts w:asciiTheme="minorHAnsi" w:eastAsia="Times New Roman" w:hAnsiTheme="minorHAnsi" w:cstheme="minorHAnsi"/>
          <w:kern w:val="0"/>
          <w:lang w:eastAsia="lv-LV" w:bidi="ar-SA"/>
        </w:rPr>
        <w:t>konstrukciju daļu bojājumi, pirms darbu uzsākšanas veicama atkārtota iepriek</w:t>
      </w:r>
      <w:r w:rsidR="00FB4B1E" w:rsidRPr="00BA0393">
        <w:rPr>
          <w:rFonts w:asciiTheme="minorHAnsi" w:eastAsia="Times New Roman" w:hAnsiTheme="minorHAnsi" w:cstheme="minorHAnsi"/>
          <w:kern w:val="0"/>
          <w:lang w:eastAsia="lv-LV" w:bidi="ar-SA"/>
        </w:rPr>
        <w:t xml:space="preserve">š veikto segto darbu kvalitātes </w:t>
      </w:r>
      <w:r w:rsidR="00FD3B10" w:rsidRPr="00BA0393">
        <w:rPr>
          <w:rFonts w:asciiTheme="minorHAnsi" w:eastAsia="Times New Roman" w:hAnsiTheme="minorHAnsi" w:cstheme="minorHAnsi"/>
          <w:kern w:val="0"/>
          <w:lang w:eastAsia="lv-LV" w:bidi="ar-SA"/>
        </w:rPr>
        <w:t>pārbaude un sastādāms attiecīgais akts.</w:t>
      </w:r>
    </w:p>
    <w:p w14:paraId="6CC50488" w14:textId="77777777" w:rsidR="00FB4B1E" w:rsidRPr="00BA0393" w:rsidRDefault="00FB4B1E" w:rsidP="00FD3B10">
      <w:pPr>
        <w:widowControl/>
        <w:suppressAutoHyphens w:val="0"/>
        <w:autoSpaceDE w:val="0"/>
        <w:autoSpaceDN w:val="0"/>
        <w:adjustRightInd w:val="0"/>
        <w:rPr>
          <w:rFonts w:asciiTheme="minorHAnsi" w:eastAsia="Times New Roman" w:hAnsiTheme="minorHAnsi" w:cstheme="minorHAnsi"/>
          <w:kern w:val="0"/>
          <w:lang w:eastAsia="lv-LV" w:bidi="ar-SA"/>
        </w:rPr>
      </w:pPr>
    </w:p>
    <w:p w14:paraId="5D4BD5AF" w14:textId="524217F4" w:rsidR="00FD3B10" w:rsidRPr="00BA0393" w:rsidRDefault="007B2F47" w:rsidP="00FB4B1E">
      <w:pPr>
        <w:widowControl/>
        <w:suppressAutoHyphens w:val="0"/>
        <w:autoSpaceDE w:val="0"/>
        <w:autoSpaceDN w:val="0"/>
        <w:adjustRightInd w:val="0"/>
        <w:jc w:val="both"/>
        <w:rPr>
          <w:rFonts w:asciiTheme="minorHAnsi" w:eastAsia="Times New Roman" w:hAnsiTheme="minorHAnsi" w:cstheme="minorHAnsi"/>
          <w:kern w:val="0"/>
          <w:lang w:eastAsia="lv-LV" w:bidi="ar-SA"/>
        </w:rPr>
      </w:pPr>
      <w:r w:rsidRPr="00BA0393">
        <w:rPr>
          <w:rFonts w:asciiTheme="minorHAnsi" w:eastAsia="Times New Roman" w:hAnsiTheme="minorHAnsi" w:cstheme="minorHAnsi"/>
          <w:kern w:val="0"/>
          <w:lang w:eastAsia="lv-LV" w:bidi="ar-SA"/>
        </w:rPr>
        <w:t>3</w:t>
      </w:r>
      <w:r w:rsidR="00FD3B10" w:rsidRPr="00BA0393">
        <w:rPr>
          <w:rFonts w:asciiTheme="minorHAnsi" w:eastAsia="Times New Roman" w:hAnsiTheme="minorHAnsi" w:cstheme="minorHAnsi"/>
          <w:kern w:val="0"/>
          <w:lang w:eastAsia="lv-LV" w:bidi="ar-SA"/>
        </w:rPr>
        <w:t>.1</w:t>
      </w:r>
      <w:r w:rsidR="003B6D8B" w:rsidRPr="00BA0393">
        <w:rPr>
          <w:rFonts w:asciiTheme="minorHAnsi" w:eastAsia="Times New Roman" w:hAnsiTheme="minorHAnsi" w:cstheme="minorHAnsi"/>
          <w:kern w:val="0"/>
          <w:lang w:eastAsia="lv-LV" w:bidi="ar-SA"/>
        </w:rPr>
        <w:t>7</w:t>
      </w:r>
      <w:r w:rsidR="00FD3B10" w:rsidRPr="00BA0393">
        <w:rPr>
          <w:rFonts w:asciiTheme="minorHAnsi" w:eastAsia="Times New Roman" w:hAnsiTheme="minorHAnsi" w:cstheme="minorHAnsi"/>
          <w:kern w:val="0"/>
          <w:lang w:eastAsia="lv-LV" w:bidi="ar-SA"/>
        </w:rPr>
        <w:t>. Visu konstruktīvo elementu parametriem (izmēriem, attālumiem, augstumu atzīmēm utt.) ir jāatbilst projekta prasībām. Būvkonstrukciju un būvelementu montāžas novirzes nedrīkst pārsniegt projektā noteiktas</w:t>
      </w:r>
      <w:r w:rsidR="00FB4B1E" w:rsidRPr="00BA0393">
        <w:rPr>
          <w:rFonts w:asciiTheme="minorHAnsi" w:eastAsia="Times New Roman" w:hAnsiTheme="minorHAnsi" w:cstheme="minorHAnsi"/>
          <w:kern w:val="0"/>
          <w:lang w:eastAsia="lv-LV" w:bidi="ar-SA"/>
        </w:rPr>
        <w:t xml:space="preserve"> robežvērtības. Ja novirzes pārsniedz pieļaujamās robežvērtības, tad, ja ir iespējams, jāveic pasākumus, lai novērstu novirzes. Ja būvkonstrukciju novirzes pārsniedz normatīvās robežvērtības un to nav iespējams novērst, kopā ar projektētāju</w:t>
      </w:r>
      <w:r w:rsidR="003B6D8B" w:rsidRPr="00BA0393">
        <w:rPr>
          <w:rFonts w:asciiTheme="minorHAnsi" w:eastAsia="Times New Roman" w:hAnsiTheme="minorHAnsi" w:cstheme="minorHAnsi"/>
          <w:kern w:val="0"/>
          <w:lang w:eastAsia="lv-LV" w:bidi="ar-SA"/>
        </w:rPr>
        <w:t xml:space="preserve"> (autoruzraudzības ietvaros) jāizstrādā</w:t>
      </w:r>
      <w:r w:rsidR="00FB4B1E" w:rsidRPr="00BA0393">
        <w:rPr>
          <w:rFonts w:asciiTheme="minorHAnsi" w:eastAsia="Times New Roman" w:hAnsiTheme="minorHAnsi" w:cstheme="minorHAnsi"/>
          <w:kern w:val="0"/>
          <w:lang w:eastAsia="lv-LV" w:bidi="ar-SA"/>
        </w:rPr>
        <w:t xml:space="preserve"> konstruktīvos pasākumus, lai novērstu noviržu ietekmi uz konstrukciju. Kontrole tiek veikta salīdzinot reālos un projektā dotos būvkonstrukciju un būvelementu izmērus un parametrus.</w:t>
      </w:r>
    </w:p>
    <w:p w14:paraId="6CBDDA3F" w14:textId="4FBB0AC3" w:rsidR="00226663" w:rsidRPr="00BA0393" w:rsidRDefault="00226663" w:rsidP="002006E6">
      <w:pPr>
        <w:jc w:val="both"/>
        <w:rPr>
          <w:rFonts w:asciiTheme="minorHAnsi" w:hAnsiTheme="minorHAnsi" w:cstheme="minorHAnsi"/>
          <w:b/>
          <w:sz w:val="28"/>
          <w:szCs w:val="28"/>
        </w:rPr>
      </w:pPr>
      <w:bookmarkStart w:id="43" w:name="__RefHeading__39_1473684760"/>
      <w:bookmarkEnd w:id="43"/>
    </w:p>
    <w:p w14:paraId="770D3819" w14:textId="77777777" w:rsidR="006225C0" w:rsidRPr="00BA0393" w:rsidRDefault="006225C0">
      <w:pPr>
        <w:widowControl/>
        <w:suppressAutoHyphens w:val="0"/>
        <w:rPr>
          <w:rFonts w:asciiTheme="minorHAnsi" w:hAnsiTheme="minorHAnsi" w:cstheme="minorHAnsi"/>
          <w:b/>
          <w:sz w:val="28"/>
          <w:szCs w:val="28"/>
        </w:rPr>
      </w:pPr>
      <w:r w:rsidRPr="00BA0393">
        <w:rPr>
          <w:rFonts w:asciiTheme="minorHAnsi" w:hAnsiTheme="minorHAnsi" w:cstheme="minorHAnsi"/>
          <w:b/>
          <w:sz w:val="28"/>
          <w:szCs w:val="28"/>
        </w:rPr>
        <w:br w:type="page"/>
      </w:r>
    </w:p>
    <w:p w14:paraId="4A6A97D9" w14:textId="29492B41" w:rsidR="002006E6" w:rsidRPr="00BA0393" w:rsidRDefault="002006E6" w:rsidP="002006E6">
      <w:pPr>
        <w:jc w:val="both"/>
        <w:rPr>
          <w:rFonts w:asciiTheme="minorHAnsi" w:hAnsiTheme="minorHAnsi" w:cstheme="minorHAnsi"/>
        </w:rPr>
      </w:pPr>
      <w:r w:rsidRPr="00BA0393">
        <w:rPr>
          <w:rFonts w:asciiTheme="minorHAnsi" w:hAnsiTheme="minorHAnsi" w:cstheme="minorHAnsi"/>
          <w:b/>
          <w:sz w:val="28"/>
          <w:szCs w:val="28"/>
        </w:rPr>
        <w:lastRenderedPageBreak/>
        <w:t>4. VIDES AIZSARDZĪBAS PRASĪBAS BŪVDARBU LAIKĀ</w:t>
      </w:r>
    </w:p>
    <w:p w14:paraId="706A7A0F" w14:textId="3FD99267" w:rsidR="00A97DFF" w:rsidRDefault="00A97DFF" w:rsidP="00D70F16">
      <w:pPr>
        <w:jc w:val="both"/>
        <w:rPr>
          <w:rFonts w:asciiTheme="minorHAnsi" w:hAnsiTheme="minorHAnsi" w:cstheme="minorHAnsi"/>
          <w:highlight w:val="yellow"/>
        </w:rPr>
      </w:pPr>
    </w:p>
    <w:p w14:paraId="1029D6FA" w14:textId="77777777" w:rsidR="00A97DFF" w:rsidRPr="00FE043F" w:rsidRDefault="00A97DFF" w:rsidP="00A97DFF">
      <w:pPr>
        <w:jc w:val="both"/>
        <w:rPr>
          <w:rFonts w:asciiTheme="minorHAnsi" w:hAnsiTheme="minorHAnsi" w:cstheme="minorHAnsi"/>
        </w:rPr>
      </w:pPr>
      <w:r w:rsidRPr="00FE043F">
        <w:rPr>
          <w:rFonts w:asciiTheme="minorHAnsi" w:hAnsiTheme="minorHAnsi" w:cstheme="minorHAnsi"/>
        </w:rPr>
        <w:t>Būvdarbu veikšanas gaitā jānodrošina celtniecības atkritumu savākšana un utilizācija saskaņā ar “Atkritumu apsaimniekošanas likumu” (spēkā no 18.11.2010.) un Ministru kabineta 18.02.2021 noteikumiem Nr. 113 “Atkritumu un to pārvadājumu uzskaites kārtība”.</w:t>
      </w:r>
    </w:p>
    <w:p w14:paraId="15B8AFF4" w14:textId="77777777" w:rsidR="00A97DFF" w:rsidRPr="00FE043F" w:rsidRDefault="00A97DFF" w:rsidP="00A97DFF">
      <w:pPr>
        <w:jc w:val="both"/>
        <w:rPr>
          <w:rFonts w:asciiTheme="minorHAnsi" w:hAnsiTheme="minorHAnsi" w:cstheme="minorHAnsi"/>
        </w:rPr>
      </w:pPr>
    </w:p>
    <w:p w14:paraId="464A3397" w14:textId="57F2B939" w:rsidR="00A97DFF" w:rsidRPr="00FE043F" w:rsidRDefault="00A97DFF" w:rsidP="00A97DFF">
      <w:pPr>
        <w:jc w:val="both"/>
        <w:rPr>
          <w:rFonts w:asciiTheme="minorHAnsi" w:hAnsiTheme="minorHAnsi" w:cstheme="minorHAnsi"/>
        </w:rPr>
      </w:pPr>
      <w:r w:rsidRPr="00FE043F">
        <w:rPr>
          <w:rFonts w:asciiTheme="minorHAnsi" w:hAnsiTheme="minorHAnsi" w:cstheme="minorHAnsi"/>
        </w:rPr>
        <w:t>Nepieciešams nodrošināt pasākumus, lai būvdarbu laikā netiktu pārsniegtas trokšņu emisiju pieļaujamās vērtības (atbilstoši MKN Nr.16 “Trokšņa novērtēšanas un pārvaldības kārtība” 2. pielikumam).</w:t>
      </w:r>
    </w:p>
    <w:p w14:paraId="1E21A379" w14:textId="414266F6" w:rsidR="006626C0" w:rsidRPr="00FE043F" w:rsidRDefault="006626C0" w:rsidP="009E7B6F">
      <w:pPr>
        <w:pStyle w:val="ListParagraph"/>
        <w:ind w:left="0"/>
        <w:jc w:val="both"/>
        <w:rPr>
          <w:rFonts w:asciiTheme="minorHAnsi" w:hAnsiTheme="minorHAnsi" w:cstheme="minorHAnsi"/>
        </w:rPr>
      </w:pPr>
    </w:p>
    <w:p w14:paraId="6F010B8B" w14:textId="77777777" w:rsidR="006225C0" w:rsidRPr="00BA0393" w:rsidRDefault="006225C0">
      <w:pPr>
        <w:widowControl/>
        <w:suppressAutoHyphens w:val="0"/>
        <w:rPr>
          <w:rFonts w:asciiTheme="minorHAnsi" w:hAnsiTheme="minorHAnsi" w:cstheme="minorHAnsi"/>
          <w:b/>
          <w:sz w:val="28"/>
          <w:szCs w:val="28"/>
        </w:rPr>
      </w:pPr>
      <w:r w:rsidRPr="00BA0393">
        <w:rPr>
          <w:rFonts w:asciiTheme="minorHAnsi" w:hAnsiTheme="minorHAnsi" w:cstheme="minorHAnsi"/>
          <w:b/>
          <w:sz w:val="28"/>
          <w:szCs w:val="28"/>
        </w:rPr>
        <w:br w:type="page"/>
      </w:r>
    </w:p>
    <w:p w14:paraId="06522FCE" w14:textId="512E0EF7" w:rsidR="006556BC" w:rsidRPr="00BA0393" w:rsidRDefault="006556BC" w:rsidP="006556BC">
      <w:pPr>
        <w:jc w:val="both"/>
        <w:rPr>
          <w:rFonts w:asciiTheme="minorHAnsi" w:hAnsiTheme="minorHAnsi" w:cstheme="minorHAnsi"/>
        </w:rPr>
      </w:pPr>
      <w:r w:rsidRPr="00BA0393">
        <w:rPr>
          <w:rFonts w:asciiTheme="minorHAnsi" w:hAnsiTheme="minorHAnsi" w:cstheme="minorHAnsi"/>
          <w:b/>
          <w:sz w:val="28"/>
          <w:szCs w:val="28"/>
        </w:rPr>
        <w:lastRenderedPageBreak/>
        <w:t>5. DARBA AIZSARDZĪBAS PASĀKUMI</w:t>
      </w:r>
    </w:p>
    <w:p w14:paraId="1A00A683" w14:textId="77777777" w:rsidR="006556BC" w:rsidRPr="00BA0393" w:rsidRDefault="006556BC" w:rsidP="006556BC">
      <w:pPr>
        <w:jc w:val="both"/>
        <w:rPr>
          <w:rFonts w:asciiTheme="minorHAnsi" w:hAnsiTheme="minorHAnsi" w:cstheme="minorHAnsi"/>
        </w:rPr>
      </w:pPr>
    </w:p>
    <w:p w14:paraId="61B3D1EE" w14:textId="6659C750" w:rsidR="001E1846" w:rsidRPr="00BA0393" w:rsidRDefault="009450F3" w:rsidP="006556BC">
      <w:pPr>
        <w:rPr>
          <w:rFonts w:asciiTheme="minorHAnsi" w:hAnsiTheme="minorHAnsi" w:cstheme="minorHAnsi"/>
          <w:b/>
        </w:rPr>
      </w:pPr>
      <w:r w:rsidRPr="00BA0393">
        <w:rPr>
          <w:rFonts w:asciiTheme="minorHAnsi" w:hAnsiTheme="minorHAnsi" w:cstheme="minorHAnsi"/>
          <w:b/>
        </w:rPr>
        <w:t>Darba aizsardzības prasības darba vietās</w:t>
      </w:r>
    </w:p>
    <w:p w14:paraId="1D404259" w14:textId="77777777" w:rsidR="00DF4748" w:rsidRPr="00BA0393" w:rsidRDefault="00DF4748" w:rsidP="006556BC">
      <w:pPr>
        <w:rPr>
          <w:rFonts w:asciiTheme="minorHAnsi" w:hAnsiTheme="minorHAnsi" w:cstheme="minorHAnsi"/>
        </w:rPr>
      </w:pPr>
    </w:p>
    <w:p w14:paraId="4A898CCC" w14:textId="7ACDB907" w:rsidR="001E1846" w:rsidRPr="00BA0393" w:rsidRDefault="00FF50DB" w:rsidP="001E1846">
      <w:pPr>
        <w:rPr>
          <w:rFonts w:asciiTheme="minorHAnsi" w:hAnsiTheme="minorHAnsi" w:cstheme="minorHAnsi"/>
          <w:b/>
          <w:bCs/>
        </w:rPr>
      </w:pPr>
      <w:r w:rsidRPr="00BA0393">
        <w:rPr>
          <w:rFonts w:asciiTheme="minorHAnsi" w:hAnsiTheme="minorHAnsi" w:cstheme="minorHAnsi"/>
          <w:b/>
          <w:bCs/>
        </w:rPr>
        <w:t>5.1</w:t>
      </w:r>
      <w:r w:rsidR="000E0F38">
        <w:rPr>
          <w:rFonts w:asciiTheme="minorHAnsi" w:hAnsiTheme="minorHAnsi" w:cstheme="minorHAnsi"/>
          <w:b/>
          <w:bCs/>
        </w:rPr>
        <w:t>.</w:t>
      </w:r>
      <w:r w:rsidRPr="00BA0393">
        <w:rPr>
          <w:rFonts w:asciiTheme="minorHAnsi" w:hAnsiTheme="minorHAnsi" w:cstheme="minorHAnsi"/>
          <w:b/>
          <w:bCs/>
        </w:rPr>
        <w:t xml:space="preserve"> </w:t>
      </w:r>
      <w:r w:rsidR="006556BC" w:rsidRPr="00BA0393">
        <w:rPr>
          <w:rFonts w:asciiTheme="minorHAnsi" w:hAnsiTheme="minorHAnsi" w:cstheme="minorHAnsi"/>
          <w:b/>
          <w:bCs/>
        </w:rPr>
        <w:t>Darbuzņēmēju pienākumi</w:t>
      </w:r>
    </w:p>
    <w:p w14:paraId="19EB592F" w14:textId="77777777" w:rsidR="001E1846" w:rsidRPr="00BA0393" w:rsidRDefault="001E1846" w:rsidP="001E1846">
      <w:pPr>
        <w:rPr>
          <w:rFonts w:asciiTheme="minorHAnsi" w:hAnsiTheme="minorHAnsi" w:cstheme="minorHAnsi"/>
          <w:b/>
          <w:bCs/>
        </w:rPr>
      </w:pPr>
    </w:p>
    <w:p w14:paraId="3DD7C3C5" w14:textId="197E361C" w:rsidR="00DF4748" w:rsidRPr="00BA0393" w:rsidRDefault="006556BC" w:rsidP="005434B3">
      <w:pPr>
        <w:jc w:val="both"/>
        <w:rPr>
          <w:rFonts w:asciiTheme="minorHAnsi" w:hAnsiTheme="minorHAnsi" w:cstheme="minorHAnsi"/>
        </w:rPr>
      </w:pPr>
      <w:r w:rsidRPr="00BA0393">
        <w:rPr>
          <w:rFonts w:asciiTheme="minorHAnsi" w:hAnsiTheme="minorHAnsi" w:cstheme="minorHAnsi"/>
          <w:bCs/>
        </w:rPr>
        <w:t xml:space="preserve">Nepieciešams norīkot darba aizsardzības speciālistu, kas </w:t>
      </w:r>
      <w:r w:rsidRPr="00BA0393">
        <w:rPr>
          <w:rFonts w:asciiTheme="minorHAnsi" w:hAnsiTheme="minorHAnsi" w:cstheme="minorHAnsi"/>
        </w:rPr>
        <w:t>ieguvis augstāko profesionālo izglītību darba aizsardzības jomā atbilstoši profesijas reģistrācijas numuram PS 0100 "Darba aizsardzības vecākais speciālists".</w:t>
      </w:r>
    </w:p>
    <w:p w14:paraId="4FD48A0F" w14:textId="77777777" w:rsidR="006556BC" w:rsidRPr="00BA0393" w:rsidRDefault="006556BC" w:rsidP="006556BC">
      <w:pPr>
        <w:widowControl/>
        <w:tabs>
          <w:tab w:val="num" w:pos="426"/>
        </w:tabs>
        <w:suppressAutoHyphens w:val="0"/>
        <w:spacing w:before="120" w:after="120"/>
        <w:jc w:val="both"/>
        <w:rPr>
          <w:rFonts w:asciiTheme="minorHAnsi" w:hAnsiTheme="minorHAnsi" w:cstheme="minorHAnsi"/>
        </w:rPr>
      </w:pPr>
      <w:r w:rsidRPr="00BA0393">
        <w:rPr>
          <w:rFonts w:asciiTheme="minorHAnsi" w:hAnsiTheme="minorHAnsi" w:cstheme="minorHAnsi"/>
        </w:rPr>
        <w:t>Nodrošināt, lai visi darbuzņēmēja darbinieki ir instruēti darba vietā, atbilstoši darba specifikai saskaņā ar LR Ministru kabineta noteikumiem Nr.749 “Apmācības kārtība darba aizsardzības jautājumos’’ (spēkā no 01.10.2010).</w:t>
      </w:r>
    </w:p>
    <w:p w14:paraId="27C12FD3" w14:textId="77777777" w:rsidR="006556BC" w:rsidRPr="00BA0393" w:rsidRDefault="006556BC" w:rsidP="006556BC">
      <w:pPr>
        <w:widowControl/>
        <w:suppressAutoHyphens w:val="0"/>
        <w:spacing w:before="120" w:after="120"/>
        <w:jc w:val="both"/>
        <w:rPr>
          <w:rFonts w:asciiTheme="minorHAnsi" w:hAnsiTheme="minorHAnsi" w:cstheme="minorHAnsi"/>
        </w:rPr>
      </w:pPr>
      <w:r w:rsidRPr="00BA0393">
        <w:rPr>
          <w:rFonts w:asciiTheme="minorHAnsi" w:hAnsiTheme="minorHAnsi" w:cstheme="minorHAnsi"/>
        </w:rPr>
        <w:t>Nodrošināt, lai objektā atradās darbam nepieciešamais darba aizsardzības un ugunsdrošības instrukciju komplekts.</w:t>
      </w:r>
    </w:p>
    <w:p w14:paraId="39548B58" w14:textId="77777777" w:rsidR="006556BC" w:rsidRPr="00BA0393" w:rsidRDefault="006556BC" w:rsidP="006556BC">
      <w:pPr>
        <w:widowControl/>
        <w:suppressAutoHyphens w:val="0"/>
        <w:spacing w:before="120" w:after="120"/>
        <w:jc w:val="both"/>
        <w:rPr>
          <w:rFonts w:asciiTheme="minorHAnsi" w:hAnsiTheme="minorHAnsi" w:cstheme="minorHAnsi"/>
        </w:rPr>
      </w:pPr>
      <w:r w:rsidRPr="00BA0393">
        <w:rPr>
          <w:rFonts w:asciiTheme="minorHAnsi" w:hAnsiTheme="minorHAnsi" w:cstheme="minorHAnsi"/>
        </w:rPr>
        <w:t>Nodrošināt, lai visiem darbuzņēmēja darbiniekiem savlaicīgi tiks veikta obligātās veselības pārbaude saskaņā ar LR Ministru kabineta noteikumiem Nr.219 “Kārtība, kādā veicama obligātā veselības pārbaude’’ (spēkā no 01.04.2009).</w:t>
      </w:r>
    </w:p>
    <w:p w14:paraId="7B7272B3" w14:textId="77777777" w:rsidR="006556BC" w:rsidRPr="00BA0393" w:rsidRDefault="006556BC" w:rsidP="006556BC">
      <w:pPr>
        <w:widowControl/>
        <w:suppressAutoHyphens w:val="0"/>
        <w:spacing w:before="120" w:after="120"/>
        <w:jc w:val="both"/>
        <w:rPr>
          <w:rFonts w:asciiTheme="minorHAnsi" w:hAnsiTheme="minorHAnsi" w:cstheme="minorHAnsi"/>
        </w:rPr>
      </w:pPr>
      <w:r w:rsidRPr="00BA0393">
        <w:rPr>
          <w:rFonts w:asciiTheme="minorHAnsi" w:hAnsiTheme="minorHAnsi" w:cstheme="minorHAnsi"/>
        </w:rPr>
        <w:t>Savlaicīgi pagarināt darbinieku kvalifikācijas apliecību vai veikt zināšanas pārbaudi (celtņa operators, stropētājs, metinātājs, un tml.).</w:t>
      </w:r>
    </w:p>
    <w:p w14:paraId="70A74505" w14:textId="77777777" w:rsidR="006556BC" w:rsidRPr="00BA0393" w:rsidRDefault="006556BC" w:rsidP="006556BC">
      <w:pPr>
        <w:widowControl/>
        <w:suppressAutoHyphens w:val="0"/>
        <w:spacing w:before="120" w:after="120"/>
        <w:jc w:val="both"/>
        <w:rPr>
          <w:rFonts w:asciiTheme="minorHAnsi" w:hAnsiTheme="minorHAnsi" w:cstheme="minorHAnsi"/>
        </w:rPr>
      </w:pPr>
      <w:r w:rsidRPr="00BA0393">
        <w:rPr>
          <w:rFonts w:asciiTheme="minorHAnsi" w:hAnsiTheme="minorHAnsi" w:cstheme="minorHAnsi"/>
        </w:rPr>
        <w:t>Nodrošināt darbiniekus ar darba apģērbiem, apaviem un individuālajiem aizsardzības līdzekļiem (IAL). Kontrolēt IAL savlaicīgu izsniegšanu, pareizu lietošanu un lietošanas derīguma termiņu.</w:t>
      </w:r>
    </w:p>
    <w:p w14:paraId="5C0FC4BB" w14:textId="77777777" w:rsidR="006556BC" w:rsidRPr="00BA0393" w:rsidRDefault="006556BC" w:rsidP="006556BC">
      <w:pPr>
        <w:widowControl/>
        <w:suppressAutoHyphens w:val="0"/>
        <w:spacing w:before="120" w:after="120"/>
        <w:jc w:val="both"/>
        <w:rPr>
          <w:rFonts w:asciiTheme="minorHAnsi" w:hAnsiTheme="minorHAnsi" w:cstheme="minorHAnsi"/>
        </w:rPr>
      </w:pPr>
      <w:r w:rsidRPr="00BA0393">
        <w:rPr>
          <w:rFonts w:asciiTheme="minorHAnsi" w:hAnsiTheme="minorHAnsi" w:cstheme="minorHAnsi"/>
        </w:rPr>
        <w:t>Apgādāt darbiniekus ar dzeramo ūdeni.</w:t>
      </w:r>
    </w:p>
    <w:p w14:paraId="1877C8C8" w14:textId="77777777" w:rsidR="00DF4748" w:rsidRPr="00BA0393" w:rsidRDefault="006556BC" w:rsidP="00DF4748">
      <w:pPr>
        <w:widowControl/>
        <w:suppressAutoHyphens w:val="0"/>
        <w:spacing w:before="120" w:after="120"/>
        <w:jc w:val="both"/>
        <w:rPr>
          <w:rFonts w:asciiTheme="minorHAnsi" w:hAnsiTheme="minorHAnsi" w:cstheme="minorHAnsi"/>
        </w:rPr>
      </w:pPr>
      <w:r w:rsidRPr="00BA0393">
        <w:rPr>
          <w:rFonts w:asciiTheme="minorHAnsi" w:hAnsiTheme="minorHAnsi" w:cstheme="minorHAnsi"/>
        </w:rPr>
        <w:t>Nodrošināt darbiniekiem pareizu darba un atpūtas režīmu.</w:t>
      </w:r>
    </w:p>
    <w:p w14:paraId="683FA7A8" w14:textId="49CEAAB5" w:rsidR="00DF4748" w:rsidRPr="00BA0393" w:rsidRDefault="00DF4748" w:rsidP="00DF4748">
      <w:pPr>
        <w:widowControl/>
        <w:suppressAutoHyphens w:val="0"/>
        <w:spacing w:before="120" w:after="120"/>
        <w:jc w:val="both"/>
        <w:rPr>
          <w:rFonts w:asciiTheme="minorHAnsi" w:hAnsiTheme="minorHAnsi" w:cstheme="minorHAnsi"/>
        </w:rPr>
      </w:pPr>
      <w:r w:rsidRPr="00BA0393">
        <w:rPr>
          <w:rFonts w:asciiTheme="minorHAnsi" w:eastAsia="Times New Roman" w:hAnsiTheme="minorHAnsi" w:cstheme="minorHAnsi"/>
          <w:kern w:val="0"/>
          <w:lang w:eastAsia="en-US" w:bidi="ar-SA"/>
        </w:rPr>
        <w:t>Pirms darbu uzsākšanas, visiem Būvuzņēmēja darbiniekiem ir jābūt:</w:t>
      </w:r>
    </w:p>
    <w:p w14:paraId="6D0FD7C8" w14:textId="77777777" w:rsidR="00DF4748" w:rsidRPr="00BA0393" w:rsidRDefault="00DF4748" w:rsidP="00DF4748">
      <w:pPr>
        <w:pStyle w:val="ListParagraph"/>
        <w:widowControl/>
        <w:numPr>
          <w:ilvl w:val="0"/>
          <w:numId w:val="10"/>
        </w:numPr>
        <w:suppressAutoHyphens w:val="0"/>
        <w:jc w:val="both"/>
        <w:rPr>
          <w:rFonts w:asciiTheme="minorHAnsi" w:eastAsia="Times New Roman" w:hAnsiTheme="minorHAnsi" w:cstheme="minorHAnsi"/>
          <w:kern w:val="0"/>
          <w:lang w:eastAsia="en-US" w:bidi="ar-SA"/>
        </w:rPr>
      </w:pPr>
      <w:r w:rsidRPr="00BA0393">
        <w:rPr>
          <w:rFonts w:asciiTheme="minorHAnsi" w:eastAsia="Times New Roman" w:hAnsiTheme="minorHAnsi" w:cstheme="minorHAnsi"/>
          <w:kern w:val="0"/>
          <w:lang w:eastAsia="en-US" w:bidi="ar-SA"/>
        </w:rPr>
        <w:t>veiktai ievadapmācībai un instruktāžai darba vietā, saskaņā ar LR normatīvo aktu prasībām;</w:t>
      </w:r>
    </w:p>
    <w:p w14:paraId="13D6083F" w14:textId="77777777" w:rsidR="00DF4748" w:rsidRPr="00BA0393" w:rsidRDefault="00DF4748" w:rsidP="00DF4748">
      <w:pPr>
        <w:pStyle w:val="ListParagraph"/>
        <w:widowControl/>
        <w:numPr>
          <w:ilvl w:val="0"/>
          <w:numId w:val="10"/>
        </w:numPr>
        <w:suppressAutoHyphens w:val="0"/>
        <w:jc w:val="both"/>
        <w:rPr>
          <w:rFonts w:asciiTheme="minorHAnsi" w:eastAsia="Times New Roman" w:hAnsiTheme="minorHAnsi" w:cstheme="minorHAnsi"/>
          <w:kern w:val="0"/>
          <w:lang w:eastAsia="en-US" w:bidi="ar-SA"/>
        </w:rPr>
      </w:pPr>
      <w:r w:rsidRPr="00BA0393">
        <w:rPr>
          <w:rFonts w:asciiTheme="minorHAnsi" w:eastAsia="Times New Roman" w:hAnsiTheme="minorHAnsi" w:cstheme="minorHAnsi"/>
          <w:kern w:val="0"/>
          <w:lang w:eastAsia="en-US" w:bidi="ar-SA"/>
        </w:rPr>
        <w:t>veiktam darba vides risku novērtējumam, ar kuru iepazīstināti Būvuzņēmēja darbinieki;</w:t>
      </w:r>
    </w:p>
    <w:p w14:paraId="150724A4" w14:textId="77777777" w:rsidR="00DF4748" w:rsidRPr="00BA0393" w:rsidRDefault="00DF4748" w:rsidP="00DF4748">
      <w:pPr>
        <w:pStyle w:val="ListParagraph"/>
        <w:widowControl/>
        <w:numPr>
          <w:ilvl w:val="0"/>
          <w:numId w:val="10"/>
        </w:numPr>
        <w:suppressAutoHyphens w:val="0"/>
        <w:jc w:val="both"/>
        <w:rPr>
          <w:rFonts w:asciiTheme="minorHAnsi" w:eastAsia="Times New Roman" w:hAnsiTheme="minorHAnsi" w:cstheme="minorHAnsi"/>
          <w:kern w:val="0"/>
          <w:lang w:eastAsia="en-US" w:bidi="ar-SA"/>
        </w:rPr>
      </w:pPr>
      <w:r w:rsidRPr="00BA0393">
        <w:rPr>
          <w:rFonts w:asciiTheme="minorHAnsi" w:eastAsia="Times New Roman" w:hAnsiTheme="minorHAnsi" w:cstheme="minorHAnsi"/>
          <w:kern w:val="0"/>
          <w:lang w:eastAsia="en-US" w:bidi="ar-SA"/>
        </w:rPr>
        <w:t>veiktām obligātajām veselības pārbaudēm saskaņā ar darba vides risku novērtējumu;</w:t>
      </w:r>
    </w:p>
    <w:p w14:paraId="3F7535F0" w14:textId="77777777" w:rsidR="00DF4748" w:rsidRPr="00BA0393" w:rsidRDefault="00DF4748" w:rsidP="00DF4748">
      <w:pPr>
        <w:pStyle w:val="ListParagraph"/>
        <w:widowControl/>
        <w:suppressAutoHyphens w:val="0"/>
        <w:ind w:left="1080"/>
        <w:jc w:val="both"/>
        <w:rPr>
          <w:rFonts w:asciiTheme="minorHAnsi" w:eastAsia="Times New Roman" w:hAnsiTheme="minorHAnsi" w:cstheme="minorHAnsi"/>
          <w:kern w:val="0"/>
          <w:lang w:eastAsia="en-US" w:bidi="ar-SA"/>
        </w:rPr>
      </w:pPr>
    </w:p>
    <w:p w14:paraId="558FFCE5" w14:textId="331056C7" w:rsidR="00DF4748" w:rsidRPr="00BA0393" w:rsidRDefault="00DF4748" w:rsidP="00DF4748">
      <w:pPr>
        <w:jc w:val="both"/>
        <w:rPr>
          <w:rFonts w:asciiTheme="minorHAnsi" w:hAnsiTheme="minorHAnsi" w:cstheme="minorHAnsi"/>
          <w:lang w:eastAsia="en-US" w:bidi="ar-SA"/>
        </w:rPr>
      </w:pPr>
      <w:r w:rsidRPr="00BA0393">
        <w:rPr>
          <w:rFonts w:asciiTheme="minorHAnsi" w:hAnsiTheme="minorHAnsi" w:cstheme="minorHAnsi"/>
          <w:lang w:eastAsia="en-US" w:bidi="ar-SA"/>
        </w:rPr>
        <w:t>Izpildītājam jāievēro Latvijas Republikas normatīvos aktus un Pasūtītāja prasības darba aizsardzības jomā. Par prasību neievērošanu Būvuzņēmējs atbild LR normatī</w:t>
      </w:r>
      <w:r w:rsidRPr="00BA0393">
        <w:rPr>
          <w:rFonts w:asciiTheme="minorHAnsi" w:hAnsiTheme="minorHAnsi" w:cstheme="minorHAnsi"/>
          <w:lang w:eastAsia="en-US" w:bidi="ar-SA"/>
        </w:rPr>
        <w:softHyphen/>
        <w:t>vajos aktos noteiktajā kārtībā.</w:t>
      </w:r>
    </w:p>
    <w:p w14:paraId="3EB76B50" w14:textId="05FCE090" w:rsidR="00DF4748" w:rsidRPr="00BA0393" w:rsidRDefault="00DF4748" w:rsidP="00DF4748">
      <w:pPr>
        <w:jc w:val="both"/>
        <w:rPr>
          <w:rFonts w:asciiTheme="minorHAnsi" w:hAnsiTheme="minorHAnsi" w:cstheme="minorHAnsi"/>
          <w:lang w:eastAsia="en-US" w:bidi="ar-SA"/>
        </w:rPr>
      </w:pPr>
      <w:r w:rsidRPr="00BA0393">
        <w:rPr>
          <w:rFonts w:asciiTheme="minorHAnsi" w:hAnsiTheme="minorHAnsi" w:cstheme="minorHAnsi"/>
          <w:lang w:eastAsia="en-US" w:bidi="ar-SA"/>
        </w:rPr>
        <w:t xml:space="preserve">Būvuzņēmēja darbiniekiem, veicot </w:t>
      </w:r>
      <w:r w:rsidR="00FC3088" w:rsidRPr="00BA0393">
        <w:rPr>
          <w:rFonts w:asciiTheme="minorHAnsi" w:hAnsiTheme="minorHAnsi" w:cstheme="minorHAnsi"/>
          <w:lang w:eastAsia="en-US" w:bidi="ar-SA"/>
        </w:rPr>
        <w:t>darbus</w:t>
      </w:r>
      <w:r w:rsidRPr="00BA0393">
        <w:rPr>
          <w:rFonts w:asciiTheme="minorHAnsi" w:hAnsiTheme="minorHAnsi" w:cstheme="minorHAnsi"/>
          <w:lang w:eastAsia="en-US" w:bidi="ar-SA"/>
        </w:rPr>
        <w:t xml:space="preserve"> teritorijā, jāizmanto individuālie un kolektīvie aizsardzības līdzekļi.</w:t>
      </w:r>
    </w:p>
    <w:p w14:paraId="6E9664F7" w14:textId="2CA74744" w:rsidR="00DF4748" w:rsidRPr="00BA0393" w:rsidRDefault="00DF4748" w:rsidP="00DF4748">
      <w:pPr>
        <w:jc w:val="both"/>
        <w:rPr>
          <w:rFonts w:asciiTheme="minorHAnsi" w:hAnsiTheme="minorHAnsi" w:cstheme="minorHAnsi"/>
          <w:lang w:eastAsia="en-US" w:bidi="ar-SA"/>
        </w:rPr>
      </w:pPr>
      <w:r w:rsidRPr="00BA0393">
        <w:rPr>
          <w:rFonts w:asciiTheme="minorHAnsi" w:hAnsiTheme="minorHAnsi" w:cstheme="minorHAnsi"/>
          <w:lang w:eastAsia="en-US" w:bidi="ar-SA"/>
        </w:rPr>
        <w:t>Izmantojot darbā kravas celtņus, pacēlājus cilvēku celšanai vai lielgabarīta transporta līdzekļus (tehniku), Būvuzņēmējam jāievēro LR normatīvo aktu prasības.</w:t>
      </w:r>
    </w:p>
    <w:p w14:paraId="2865BE9E" w14:textId="77777777" w:rsidR="00DF4748" w:rsidRPr="00BA0393" w:rsidRDefault="00DF4748" w:rsidP="00DF4748">
      <w:pPr>
        <w:jc w:val="both"/>
        <w:rPr>
          <w:rFonts w:asciiTheme="minorHAnsi" w:hAnsiTheme="minorHAnsi" w:cstheme="minorHAnsi"/>
          <w:lang w:eastAsia="en-US" w:bidi="ar-SA"/>
        </w:rPr>
      </w:pPr>
    </w:p>
    <w:p w14:paraId="5B2F3562" w14:textId="77777777" w:rsidR="00FF37E3" w:rsidRDefault="00FF37E3">
      <w:pPr>
        <w:widowControl/>
        <w:suppressAutoHyphens w:val="0"/>
        <w:rPr>
          <w:rFonts w:asciiTheme="minorHAnsi" w:hAnsiTheme="minorHAnsi" w:cstheme="minorHAnsi"/>
        </w:rPr>
      </w:pPr>
      <w:r>
        <w:rPr>
          <w:rFonts w:asciiTheme="minorHAnsi" w:hAnsiTheme="minorHAnsi" w:cstheme="minorHAnsi"/>
        </w:rPr>
        <w:br w:type="page"/>
      </w:r>
    </w:p>
    <w:p w14:paraId="3D35A549" w14:textId="41404B09" w:rsidR="00EA7EED" w:rsidRPr="00BA0393" w:rsidRDefault="006556BC" w:rsidP="006556BC">
      <w:pPr>
        <w:widowControl/>
        <w:suppressAutoHyphens w:val="0"/>
        <w:spacing w:before="120" w:after="120"/>
        <w:jc w:val="both"/>
        <w:rPr>
          <w:rFonts w:asciiTheme="minorHAnsi" w:hAnsiTheme="minorHAnsi" w:cstheme="minorHAnsi"/>
        </w:rPr>
      </w:pPr>
      <w:r w:rsidRPr="00BA0393">
        <w:rPr>
          <w:rFonts w:asciiTheme="minorHAnsi" w:hAnsiTheme="minorHAnsi" w:cstheme="minorHAnsi"/>
        </w:rPr>
        <w:lastRenderedPageBreak/>
        <w:t>Atbilstoši būvlaukuma un būvdarbu raksturam, darba apstākļiem un riska faktoriem veikt pasākumus, kas nodrošina darba  vietu atbilstību darba aizsardzības prasībām darba vietu iekārtošanai būvlaukumā:</w:t>
      </w:r>
    </w:p>
    <w:tbl>
      <w:tblPr>
        <w:tblStyle w:val="TableGrid1"/>
        <w:tblW w:w="0" w:type="auto"/>
        <w:tblLook w:val="04A0" w:firstRow="1" w:lastRow="0" w:firstColumn="1" w:lastColumn="0" w:noHBand="0" w:noVBand="1"/>
      </w:tblPr>
      <w:tblGrid>
        <w:gridCol w:w="943"/>
        <w:gridCol w:w="1836"/>
        <w:gridCol w:w="5998"/>
      </w:tblGrid>
      <w:tr w:rsidR="002C345F" w:rsidRPr="00BA0393" w14:paraId="05E6AB50" w14:textId="77777777" w:rsidTr="00C24CAA">
        <w:tc>
          <w:tcPr>
            <w:tcW w:w="8777" w:type="dxa"/>
            <w:gridSpan w:val="3"/>
            <w:vAlign w:val="center"/>
          </w:tcPr>
          <w:p w14:paraId="31041D59" w14:textId="77777777" w:rsidR="006556BC" w:rsidRPr="00BA0393" w:rsidRDefault="006556BC" w:rsidP="002C345F">
            <w:pPr>
              <w:widowControl/>
              <w:suppressAutoHyphens w:val="0"/>
              <w:jc w:val="center"/>
              <w:rPr>
                <w:rFonts w:asciiTheme="minorHAnsi" w:eastAsia="Calibri" w:hAnsiTheme="minorHAnsi" w:cstheme="minorHAnsi"/>
                <w:b/>
                <w:kern w:val="0"/>
                <w:lang w:val="lv-LV" w:eastAsia="en-US" w:bidi="ar-SA"/>
              </w:rPr>
            </w:pPr>
            <w:r w:rsidRPr="00BA0393">
              <w:rPr>
                <w:rFonts w:asciiTheme="minorHAnsi" w:eastAsia="Calibri" w:hAnsiTheme="minorHAnsi" w:cstheme="minorHAnsi"/>
                <w:b/>
                <w:kern w:val="0"/>
                <w:lang w:val="lv-LV" w:eastAsia="en-US" w:bidi="ar-SA"/>
              </w:rPr>
              <w:t>Iespējamie paaugstinātie riski nodarbināto drošībai un pasākumi, kas veicami risku samazināšanai/novēršanai.</w:t>
            </w:r>
          </w:p>
        </w:tc>
      </w:tr>
      <w:tr w:rsidR="002C345F" w:rsidRPr="00BA0393" w14:paraId="57768C5B" w14:textId="77777777" w:rsidTr="00C24CAA">
        <w:tc>
          <w:tcPr>
            <w:tcW w:w="943" w:type="dxa"/>
            <w:vAlign w:val="center"/>
          </w:tcPr>
          <w:p w14:paraId="7D46D694" w14:textId="77777777" w:rsidR="006556BC" w:rsidRPr="00BA0393" w:rsidRDefault="006556BC" w:rsidP="002C345F">
            <w:pPr>
              <w:widowControl/>
              <w:suppressAutoHyphens w:val="0"/>
              <w:jc w:val="center"/>
              <w:rPr>
                <w:rFonts w:asciiTheme="minorHAnsi" w:eastAsia="Calibri" w:hAnsiTheme="minorHAnsi" w:cstheme="minorHAnsi"/>
                <w:b/>
                <w:kern w:val="0"/>
                <w:lang w:eastAsia="en-US" w:bidi="ar-SA"/>
              </w:rPr>
            </w:pPr>
            <w:proofErr w:type="spellStart"/>
            <w:r w:rsidRPr="00BA0393">
              <w:rPr>
                <w:rFonts w:asciiTheme="minorHAnsi" w:eastAsia="Calibri" w:hAnsiTheme="minorHAnsi" w:cstheme="minorHAnsi"/>
                <w:b/>
                <w:kern w:val="0"/>
                <w:lang w:eastAsia="en-US" w:bidi="ar-SA"/>
              </w:rPr>
              <w:t>Nr.p.k</w:t>
            </w:r>
            <w:proofErr w:type="spellEnd"/>
            <w:r w:rsidRPr="00BA0393">
              <w:rPr>
                <w:rFonts w:asciiTheme="minorHAnsi" w:eastAsia="Calibri" w:hAnsiTheme="minorHAnsi" w:cstheme="minorHAnsi"/>
                <w:b/>
                <w:kern w:val="0"/>
                <w:lang w:eastAsia="en-US" w:bidi="ar-SA"/>
              </w:rPr>
              <w:t>.</w:t>
            </w:r>
          </w:p>
        </w:tc>
        <w:tc>
          <w:tcPr>
            <w:tcW w:w="1836" w:type="dxa"/>
            <w:vAlign w:val="center"/>
          </w:tcPr>
          <w:p w14:paraId="21A2E6A6" w14:textId="77777777" w:rsidR="006556BC" w:rsidRPr="00BA0393" w:rsidRDefault="006556BC" w:rsidP="002C345F">
            <w:pPr>
              <w:widowControl/>
              <w:suppressAutoHyphens w:val="0"/>
              <w:jc w:val="center"/>
              <w:rPr>
                <w:rFonts w:asciiTheme="minorHAnsi" w:eastAsia="Calibri" w:hAnsiTheme="minorHAnsi" w:cstheme="minorHAnsi"/>
                <w:b/>
                <w:kern w:val="0"/>
                <w:lang w:eastAsia="en-US" w:bidi="ar-SA"/>
              </w:rPr>
            </w:pPr>
            <w:proofErr w:type="spellStart"/>
            <w:r w:rsidRPr="00BA0393">
              <w:rPr>
                <w:rFonts w:asciiTheme="minorHAnsi" w:eastAsia="Calibri" w:hAnsiTheme="minorHAnsi" w:cstheme="minorHAnsi"/>
                <w:b/>
                <w:kern w:val="0"/>
                <w:lang w:eastAsia="en-US" w:bidi="ar-SA"/>
              </w:rPr>
              <w:t>Iespējamie</w:t>
            </w:r>
            <w:proofErr w:type="spellEnd"/>
            <w:r w:rsidRPr="00BA0393">
              <w:rPr>
                <w:rFonts w:asciiTheme="minorHAnsi" w:eastAsia="Calibri" w:hAnsiTheme="minorHAnsi" w:cstheme="minorHAnsi"/>
                <w:b/>
                <w:kern w:val="0"/>
                <w:lang w:eastAsia="en-US" w:bidi="ar-SA"/>
              </w:rPr>
              <w:t xml:space="preserve"> </w:t>
            </w:r>
            <w:proofErr w:type="spellStart"/>
            <w:r w:rsidRPr="00BA0393">
              <w:rPr>
                <w:rFonts w:asciiTheme="minorHAnsi" w:eastAsia="Calibri" w:hAnsiTheme="minorHAnsi" w:cstheme="minorHAnsi"/>
                <w:b/>
                <w:kern w:val="0"/>
                <w:lang w:eastAsia="en-US" w:bidi="ar-SA"/>
              </w:rPr>
              <w:t>riski</w:t>
            </w:r>
            <w:proofErr w:type="spellEnd"/>
          </w:p>
        </w:tc>
        <w:tc>
          <w:tcPr>
            <w:tcW w:w="5998" w:type="dxa"/>
            <w:vAlign w:val="center"/>
          </w:tcPr>
          <w:p w14:paraId="017743F4" w14:textId="77777777" w:rsidR="006556BC" w:rsidRPr="00BA0393" w:rsidRDefault="006556BC" w:rsidP="002C345F">
            <w:pPr>
              <w:widowControl/>
              <w:suppressAutoHyphens w:val="0"/>
              <w:jc w:val="center"/>
              <w:rPr>
                <w:rFonts w:asciiTheme="minorHAnsi" w:eastAsia="Calibri" w:hAnsiTheme="minorHAnsi" w:cstheme="minorHAnsi"/>
                <w:b/>
                <w:kern w:val="0"/>
                <w:lang w:eastAsia="en-US" w:bidi="ar-SA"/>
              </w:rPr>
            </w:pPr>
            <w:proofErr w:type="spellStart"/>
            <w:r w:rsidRPr="00BA0393">
              <w:rPr>
                <w:rFonts w:asciiTheme="minorHAnsi" w:eastAsia="Calibri" w:hAnsiTheme="minorHAnsi" w:cstheme="minorHAnsi"/>
                <w:b/>
                <w:kern w:val="0"/>
                <w:lang w:eastAsia="en-US" w:bidi="ar-SA"/>
              </w:rPr>
              <w:t>Pasākumi</w:t>
            </w:r>
            <w:proofErr w:type="spellEnd"/>
            <w:r w:rsidRPr="00BA0393">
              <w:rPr>
                <w:rFonts w:asciiTheme="minorHAnsi" w:eastAsia="Calibri" w:hAnsiTheme="minorHAnsi" w:cstheme="minorHAnsi"/>
                <w:b/>
                <w:kern w:val="0"/>
                <w:lang w:eastAsia="en-US" w:bidi="ar-SA"/>
              </w:rPr>
              <w:t xml:space="preserve"> </w:t>
            </w:r>
            <w:proofErr w:type="spellStart"/>
            <w:r w:rsidRPr="00BA0393">
              <w:rPr>
                <w:rFonts w:asciiTheme="minorHAnsi" w:eastAsia="Calibri" w:hAnsiTheme="minorHAnsi" w:cstheme="minorHAnsi"/>
                <w:b/>
                <w:kern w:val="0"/>
                <w:lang w:eastAsia="en-US" w:bidi="ar-SA"/>
              </w:rPr>
              <w:t>riska</w:t>
            </w:r>
            <w:proofErr w:type="spellEnd"/>
            <w:r w:rsidRPr="00BA0393">
              <w:rPr>
                <w:rFonts w:asciiTheme="minorHAnsi" w:eastAsia="Calibri" w:hAnsiTheme="minorHAnsi" w:cstheme="minorHAnsi"/>
                <w:b/>
                <w:kern w:val="0"/>
                <w:lang w:eastAsia="en-US" w:bidi="ar-SA"/>
              </w:rPr>
              <w:t xml:space="preserve"> </w:t>
            </w:r>
            <w:proofErr w:type="spellStart"/>
            <w:r w:rsidRPr="00BA0393">
              <w:rPr>
                <w:rFonts w:asciiTheme="minorHAnsi" w:eastAsia="Calibri" w:hAnsiTheme="minorHAnsi" w:cstheme="minorHAnsi"/>
                <w:b/>
                <w:kern w:val="0"/>
                <w:lang w:eastAsia="en-US" w:bidi="ar-SA"/>
              </w:rPr>
              <w:t>samazināšanai</w:t>
            </w:r>
            <w:proofErr w:type="spellEnd"/>
            <w:r w:rsidRPr="00BA0393">
              <w:rPr>
                <w:rFonts w:asciiTheme="minorHAnsi" w:eastAsia="Calibri" w:hAnsiTheme="minorHAnsi" w:cstheme="minorHAnsi"/>
                <w:b/>
                <w:kern w:val="0"/>
                <w:lang w:eastAsia="en-US" w:bidi="ar-SA"/>
              </w:rPr>
              <w:t>/</w:t>
            </w:r>
            <w:proofErr w:type="spellStart"/>
            <w:r w:rsidRPr="00BA0393">
              <w:rPr>
                <w:rFonts w:asciiTheme="minorHAnsi" w:eastAsia="Calibri" w:hAnsiTheme="minorHAnsi" w:cstheme="minorHAnsi"/>
                <w:b/>
                <w:kern w:val="0"/>
                <w:lang w:eastAsia="en-US" w:bidi="ar-SA"/>
              </w:rPr>
              <w:t>novēršanai</w:t>
            </w:r>
            <w:proofErr w:type="spellEnd"/>
          </w:p>
        </w:tc>
      </w:tr>
      <w:tr w:rsidR="002C345F" w:rsidRPr="00BA0393" w14:paraId="55AF3862" w14:textId="77777777" w:rsidTr="00C24CAA">
        <w:tc>
          <w:tcPr>
            <w:tcW w:w="943" w:type="dxa"/>
            <w:vAlign w:val="center"/>
          </w:tcPr>
          <w:p w14:paraId="699FDD35" w14:textId="513FAADC" w:rsidR="006556BC" w:rsidRPr="00BA0393" w:rsidRDefault="005930B2" w:rsidP="002C345F">
            <w:pPr>
              <w:widowControl/>
              <w:suppressAutoHyphens w:val="0"/>
              <w:jc w:val="both"/>
              <w:rPr>
                <w:rFonts w:asciiTheme="minorHAnsi" w:eastAsia="Calibri" w:hAnsiTheme="minorHAnsi" w:cstheme="minorHAnsi"/>
                <w:kern w:val="0"/>
                <w:lang w:eastAsia="en-US" w:bidi="ar-SA"/>
              </w:rPr>
            </w:pPr>
            <w:r w:rsidRPr="00BA0393">
              <w:rPr>
                <w:rFonts w:asciiTheme="minorHAnsi" w:eastAsia="Calibri" w:hAnsiTheme="minorHAnsi" w:cstheme="minorHAnsi"/>
                <w:kern w:val="0"/>
                <w:lang w:eastAsia="en-US" w:bidi="ar-SA"/>
              </w:rPr>
              <w:t>1</w:t>
            </w:r>
            <w:r w:rsidR="006556BC" w:rsidRPr="00BA0393">
              <w:rPr>
                <w:rFonts w:asciiTheme="minorHAnsi" w:eastAsia="Calibri" w:hAnsiTheme="minorHAnsi" w:cstheme="minorHAnsi"/>
                <w:kern w:val="0"/>
                <w:lang w:eastAsia="en-US" w:bidi="ar-SA"/>
              </w:rPr>
              <w:t>.</w:t>
            </w:r>
          </w:p>
        </w:tc>
        <w:tc>
          <w:tcPr>
            <w:tcW w:w="1836" w:type="dxa"/>
            <w:vAlign w:val="center"/>
          </w:tcPr>
          <w:p w14:paraId="34F6172A" w14:textId="77777777" w:rsidR="006556BC" w:rsidRPr="00BA0393" w:rsidRDefault="006556BC" w:rsidP="002C345F">
            <w:pPr>
              <w:widowControl/>
              <w:suppressAutoHyphens w:val="0"/>
              <w:jc w:val="both"/>
              <w:rPr>
                <w:rFonts w:asciiTheme="minorHAnsi" w:eastAsia="Calibri" w:hAnsiTheme="minorHAnsi" w:cstheme="minorHAnsi"/>
                <w:kern w:val="0"/>
                <w:lang w:eastAsia="en-US" w:bidi="ar-SA"/>
              </w:rPr>
            </w:pPr>
            <w:proofErr w:type="spellStart"/>
            <w:r w:rsidRPr="00BA0393">
              <w:rPr>
                <w:rFonts w:asciiTheme="minorHAnsi" w:eastAsia="Calibri" w:hAnsiTheme="minorHAnsi" w:cstheme="minorHAnsi"/>
                <w:kern w:val="0"/>
                <w:lang w:eastAsia="en-US" w:bidi="ar-SA"/>
              </w:rPr>
              <w:t>Transporta</w:t>
            </w:r>
            <w:proofErr w:type="spellEnd"/>
            <w:r w:rsidRPr="00BA0393">
              <w:rPr>
                <w:rFonts w:asciiTheme="minorHAnsi" w:eastAsia="Calibri" w:hAnsiTheme="minorHAnsi" w:cstheme="minorHAnsi"/>
                <w:kern w:val="0"/>
                <w:lang w:eastAsia="en-US" w:bidi="ar-SA"/>
              </w:rPr>
              <w:t xml:space="preserve"> un </w:t>
            </w:r>
            <w:proofErr w:type="spellStart"/>
            <w:r w:rsidRPr="00BA0393">
              <w:rPr>
                <w:rFonts w:asciiTheme="minorHAnsi" w:eastAsia="Calibri" w:hAnsiTheme="minorHAnsi" w:cstheme="minorHAnsi"/>
                <w:kern w:val="0"/>
                <w:lang w:eastAsia="en-US" w:bidi="ar-SA"/>
              </w:rPr>
              <w:t>būvmašīnu</w:t>
            </w:r>
            <w:proofErr w:type="spellEnd"/>
            <w:r w:rsidRPr="00BA0393">
              <w:rPr>
                <w:rFonts w:asciiTheme="minorHAnsi" w:eastAsia="Calibri" w:hAnsiTheme="minorHAnsi" w:cstheme="minorHAnsi"/>
                <w:kern w:val="0"/>
                <w:lang w:eastAsia="en-US" w:bidi="ar-SA"/>
              </w:rPr>
              <w:t xml:space="preserve"> </w:t>
            </w:r>
            <w:proofErr w:type="spellStart"/>
            <w:r w:rsidRPr="00BA0393">
              <w:rPr>
                <w:rFonts w:asciiTheme="minorHAnsi" w:eastAsia="Calibri" w:hAnsiTheme="minorHAnsi" w:cstheme="minorHAnsi"/>
                <w:kern w:val="0"/>
                <w:lang w:eastAsia="en-US" w:bidi="ar-SA"/>
              </w:rPr>
              <w:t>pārvietošanās</w:t>
            </w:r>
            <w:proofErr w:type="spellEnd"/>
            <w:r w:rsidRPr="00BA0393">
              <w:rPr>
                <w:rFonts w:asciiTheme="minorHAnsi" w:eastAsia="Calibri" w:hAnsiTheme="minorHAnsi" w:cstheme="minorHAnsi"/>
                <w:kern w:val="0"/>
                <w:lang w:eastAsia="en-US" w:bidi="ar-SA"/>
              </w:rPr>
              <w:t xml:space="preserve"> </w:t>
            </w:r>
            <w:proofErr w:type="spellStart"/>
            <w:r w:rsidRPr="00BA0393">
              <w:rPr>
                <w:rFonts w:asciiTheme="minorHAnsi" w:eastAsia="Calibri" w:hAnsiTheme="minorHAnsi" w:cstheme="minorHAnsi"/>
                <w:kern w:val="0"/>
                <w:lang w:eastAsia="en-US" w:bidi="ar-SA"/>
              </w:rPr>
              <w:t>būvlaukumā</w:t>
            </w:r>
            <w:proofErr w:type="spellEnd"/>
            <w:r w:rsidRPr="00BA0393">
              <w:rPr>
                <w:rFonts w:asciiTheme="minorHAnsi" w:eastAsia="Calibri" w:hAnsiTheme="minorHAnsi" w:cstheme="minorHAnsi"/>
                <w:kern w:val="0"/>
                <w:lang w:eastAsia="en-US" w:bidi="ar-SA"/>
              </w:rPr>
              <w:t>.</w:t>
            </w:r>
          </w:p>
        </w:tc>
        <w:tc>
          <w:tcPr>
            <w:tcW w:w="5998" w:type="dxa"/>
            <w:vAlign w:val="center"/>
          </w:tcPr>
          <w:p w14:paraId="5FE38916" w14:textId="3F6BEEA8" w:rsidR="006556BC" w:rsidRPr="00BA0393" w:rsidRDefault="008C0A79" w:rsidP="002C345F">
            <w:pPr>
              <w:widowControl/>
              <w:suppressAutoHyphens w:val="0"/>
              <w:jc w:val="both"/>
              <w:rPr>
                <w:rFonts w:asciiTheme="minorHAnsi" w:eastAsia="Calibri" w:hAnsiTheme="minorHAnsi" w:cstheme="minorHAnsi"/>
                <w:kern w:val="0"/>
                <w:lang w:eastAsia="en-US" w:bidi="ar-SA"/>
              </w:rPr>
            </w:pPr>
            <w:r>
              <w:rPr>
                <w:rFonts w:asciiTheme="minorHAnsi" w:eastAsia="Calibri" w:hAnsiTheme="minorHAnsi" w:cstheme="minorHAnsi"/>
                <w:kern w:val="0"/>
                <w:lang w:eastAsia="en-US" w:bidi="ar-SA"/>
              </w:rPr>
              <w:t>1</w:t>
            </w:r>
            <w:r w:rsidR="006556BC" w:rsidRPr="00BA0393">
              <w:rPr>
                <w:rFonts w:asciiTheme="minorHAnsi" w:eastAsia="Calibri" w:hAnsiTheme="minorHAnsi" w:cstheme="minorHAnsi"/>
                <w:kern w:val="0"/>
                <w:lang w:eastAsia="en-US" w:bidi="ar-SA"/>
              </w:rPr>
              <w:t xml:space="preserve">.1. </w:t>
            </w:r>
            <w:proofErr w:type="spellStart"/>
            <w:r w:rsidR="006556BC" w:rsidRPr="00BA0393">
              <w:rPr>
                <w:rFonts w:asciiTheme="minorHAnsi" w:eastAsia="Calibri" w:hAnsiTheme="minorHAnsi" w:cstheme="minorHAnsi"/>
                <w:kern w:val="0"/>
                <w:lang w:eastAsia="en-US" w:bidi="ar-SA"/>
              </w:rPr>
              <w:t>Būvuzņēmējam</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jānorīko</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atbildīgo</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personu</w:t>
            </w:r>
            <w:proofErr w:type="spellEnd"/>
            <w:r w:rsidR="006556BC" w:rsidRPr="00BA0393">
              <w:rPr>
                <w:rFonts w:asciiTheme="minorHAnsi" w:eastAsia="Calibri" w:hAnsiTheme="minorHAnsi" w:cstheme="minorHAnsi"/>
                <w:kern w:val="0"/>
                <w:lang w:eastAsia="en-US" w:bidi="ar-SA"/>
              </w:rPr>
              <w:t xml:space="preserve"> par </w:t>
            </w:r>
            <w:proofErr w:type="spellStart"/>
            <w:r w:rsidR="006556BC" w:rsidRPr="00BA0393">
              <w:rPr>
                <w:rFonts w:asciiTheme="minorHAnsi" w:eastAsia="Calibri" w:hAnsiTheme="minorHAnsi" w:cstheme="minorHAnsi"/>
                <w:kern w:val="0"/>
                <w:lang w:eastAsia="en-US" w:bidi="ar-SA"/>
              </w:rPr>
              <w:t>darba</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mašīnu</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kustību</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būvlaukumā</w:t>
            </w:r>
            <w:proofErr w:type="spellEnd"/>
            <w:r w:rsidR="006556BC" w:rsidRPr="00BA0393">
              <w:rPr>
                <w:rFonts w:asciiTheme="minorHAnsi" w:eastAsia="Calibri" w:hAnsiTheme="minorHAnsi" w:cstheme="minorHAnsi"/>
                <w:kern w:val="0"/>
                <w:lang w:eastAsia="en-US" w:bidi="ar-SA"/>
              </w:rPr>
              <w:t xml:space="preserve"> - </w:t>
            </w:r>
            <w:proofErr w:type="spellStart"/>
            <w:r w:rsidR="006556BC" w:rsidRPr="00BA0393">
              <w:rPr>
                <w:rFonts w:asciiTheme="minorHAnsi" w:eastAsia="Calibri" w:hAnsiTheme="minorHAnsi" w:cstheme="minorHAnsi"/>
                <w:kern w:val="0"/>
                <w:lang w:eastAsia="en-US" w:bidi="ar-SA"/>
              </w:rPr>
              <w:t>iebraukšanu</w:t>
            </w:r>
            <w:proofErr w:type="spellEnd"/>
            <w:r w:rsidR="006556BC" w:rsidRPr="00BA0393">
              <w:rPr>
                <w:rFonts w:asciiTheme="minorHAnsi" w:eastAsia="Calibri" w:hAnsiTheme="minorHAnsi" w:cstheme="minorHAnsi"/>
                <w:kern w:val="0"/>
                <w:lang w:eastAsia="en-US" w:bidi="ar-SA"/>
              </w:rPr>
              <w:t xml:space="preserve"> un </w:t>
            </w:r>
            <w:proofErr w:type="spellStart"/>
            <w:r w:rsidR="006556BC" w:rsidRPr="00BA0393">
              <w:rPr>
                <w:rFonts w:asciiTheme="minorHAnsi" w:eastAsia="Calibri" w:hAnsiTheme="minorHAnsi" w:cstheme="minorHAnsi"/>
                <w:kern w:val="0"/>
                <w:lang w:eastAsia="en-US" w:bidi="ar-SA"/>
              </w:rPr>
              <w:t>izbraukšanu</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Viņam</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ir</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jākoordinē</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celtniecības</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mašīnu</w:t>
            </w:r>
            <w:proofErr w:type="spellEnd"/>
            <w:r w:rsidR="006556BC" w:rsidRPr="00BA0393">
              <w:rPr>
                <w:rFonts w:asciiTheme="minorHAnsi" w:eastAsia="Calibri" w:hAnsiTheme="minorHAnsi" w:cstheme="minorHAnsi"/>
                <w:kern w:val="0"/>
                <w:lang w:eastAsia="en-US" w:bidi="ar-SA"/>
              </w:rPr>
              <w:t xml:space="preserve"> un </w:t>
            </w:r>
            <w:proofErr w:type="spellStart"/>
            <w:r w:rsidR="006556BC" w:rsidRPr="00BA0393">
              <w:rPr>
                <w:rFonts w:asciiTheme="minorHAnsi" w:eastAsia="Calibri" w:hAnsiTheme="minorHAnsi" w:cstheme="minorHAnsi"/>
                <w:kern w:val="0"/>
                <w:lang w:eastAsia="en-US" w:bidi="ar-SA"/>
              </w:rPr>
              <w:t>gājēju</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kustību</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būvniecības</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laikā</w:t>
            </w:r>
            <w:proofErr w:type="spellEnd"/>
            <w:r w:rsidR="006556BC" w:rsidRPr="00BA0393">
              <w:rPr>
                <w:rFonts w:asciiTheme="minorHAnsi" w:eastAsia="Calibri" w:hAnsiTheme="minorHAnsi" w:cstheme="minorHAnsi"/>
                <w:kern w:val="0"/>
                <w:lang w:eastAsia="en-US" w:bidi="ar-SA"/>
              </w:rPr>
              <w:t>.</w:t>
            </w:r>
          </w:p>
          <w:p w14:paraId="75116958" w14:textId="26D54586" w:rsidR="006556BC" w:rsidRPr="00BA0393" w:rsidRDefault="008C0A79" w:rsidP="002C345F">
            <w:pPr>
              <w:widowControl/>
              <w:suppressAutoHyphens w:val="0"/>
              <w:jc w:val="both"/>
              <w:rPr>
                <w:rFonts w:asciiTheme="minorHAnsi" w:eastAsia="Calibri" w:hAnsiTheme="minorHAnsi" w:cstheme="minorHAnsi"/>
                <w:kern w:val="0"/>
                <w:lang w:eastAsia="en-US" w:bidi="ar-SA"/>
              </w:rPr>
            </w:pPr>
            <w:r>
              <w:rPr>
                <w:rFonts w:asciiTheme="minorHAnsi" w:eastAsia="Calibri" w:hAnsiTheme="minorHAnsi" w:cstheme="minorHAnsi"/>
                <w:kern w:val="0"/>
                <w:lang w:eastAsia="en-US" w:bidi="ar-SA"/>
              </w:rPr>
              <w:t>1</w:t>
            </w:r>
            <w:r w:rsidR="006556BC" w:rsidRPr="00BA0393">
              <w:rPr>
                <w:rFonts w:asciiTheme="minorHAnsi" w:eastAsia="Calibri" w:hAnsiTheme="minorHAnsi" w:cstheme="minorHAnsi"/>
                <w:kern w:val="0"/>
                <w:lang w:eastAsia="en-US" w:bidi="ar-SA"/>
              </w:rPr>
              <w:t xml:space="preserve">.2. </w:t>
            </w:r>
            <w:proofErr w:type="spellStart"/>
            <w:r w:rsidR="006556BC" w:rsidRPr="00BA0393">
              <w:rPr>
                <w:rFonts w:asciiTheme="minorHAnsi" w:eastAsia="Calibri" w:hAnsiTheme="minorHAnsi" w:cstheme="minorHAnsi"/>
                <w:kern w:val="0"/>
                <w:lang w:eastAsia="en-US" w:bidi="ar-SA"/>
              </w:rPr>
              <w:t>Jebkādas</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iekārtas</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darbu</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veikšanai</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darba</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vietās</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jānovieto</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pēc</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iespējas</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minimālā</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daudzumā</w:t>
            </w:r>
            <w:proofErr w:type="spellEnd"/>
            <w:r w:rsidR="006556BC" w:rsidRPr="00BA0393">
              <w:rPr>
                <w:rFonts w:asciiTheme="minorHAnsi" w:eastAsia="Calibri" w:hAnsiTheme="minorHAnsi" w:cstheme="minorHAnsi"/>
                <w:kern w:val="0"/>
                <w:lang w:eastAsia="en-US" w:bidi="ar-SA"/>
              </w:rPr>
              <w:t xml:space="preserve"> - </w:t>
            </w:r>
            <w:proofErr w:type="spellStart"/>
            <w:r w:rsidR="006556BC" w:rsidRPr="00BA0393">
              <w:rPr>
                <w:rFonts w:asciiTheme="minorHAnsi" w:eastAsia="Calibri" w:hAnsiTheme="minorHAnsi" w:cstheme="minorHAnsi"/>
                <w:kern w:val="0"/>
                <w:lang w:eastAsia="en-US" w:bidi="ar-SA"/>
              </w:rPr>
              <w:t>tamdēļ</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lai</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tās</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netraucētu</w:t>
            </w:r>
            <w:proofErr w:type="spellEnd"/>
            <w:r w:rsidR="006556BC" w:rsidRPr="00BA0393">
              <w:rPr>
                <w:rFonts w:asciiTheme="minorHAnsi" w:eastAsia="Calibri" w:hAnsiTheme="minorHAnsi" w:cstheme="minorHAnsi"/>
                <w:kern w:val="0"/>
                <w:lang w:eastAsia="en-US" w:bidi="ar-SA"/>
              </w:rPr>
              <w:t xml:space="preserve"> un </w:t>
            </w:r>
            <w:proofErr w:type="spellStart"/>
            <w:r w:rsidR="006556BC" w:rsidRPr="00BA0393">
              <w:rPr>
                <w:rFonts w:asciiTheme="minorHAnsi" w:eastAsia="Calibri" w:hAnsiTheme="minorHAnsi" w:cstheme="minorHAnsi"/>
                <w:kern w:val="0"/>
                <w:lang w:eastAsia="en-US" w:bidi="ar-SA"/>
              </w:rPr>
              <w:t>neradītu</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draudus</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būvdarbu</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veikšanas</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laikā</w:t>
            </w:r>
            <w:proofErr w:type="spellEnd"/>
            <w:r w:rsidR="006556BC" w:rsidRPr="00BA0393">
              <w:rPr>
                <w:rFonts w:asciiTheme="minorHAnsi" w:eastAsia="Calibri" w:hAnsiTheme="minorHAnsi" w:cstheme="minorHAnsi"/>
                <w:kern w:val="0"/>
                <w:lang w:eastAsia="en-US" w:bidi="ar-SA"/>
              </w:rPr>
              <w:t>.</w:t>
            </w:r>
          </w:p>
          <w:p w14:paraId="370F013C" w14:textId="12A00F8A" w:rsidR="004B6C31" w:rsidRPr="00BA0393" w:rsidRDefault="004B6C31" w:rsidP="002C345F">
            <w:pPr>
              <w:widowControl/>
              <w:suppressAutoHyphens w:val="0"/>
              <w:jc w:val="both"/>
              <w:rPr>
                <w:rFonts w:asciiTheme="minorHAnsi" w:eastAsia="Calibri" w:hAnsiTheme="minorHAnsi" w:cstheme="minorHAnsi"/>
                <w:kern w:val="0"/>
                <w:highlight w:val="green"/>
                <w:lang w:eastAsia="en-US" w:bidi="ar-SA"/>
              </w:rPr>
            </w:pPr>
          </w:p>
        </w:tc>
      </w:tr>
      <w:tr w:rsidR="002C345F" w:rsidRPr="00BA0393" w14:paraId="74771E2D" w14:textId="77777777" w:rsidTr="00C24CAA">
        <w:tc>
          <w:tcPr>
            <w:tcW w:w="943" w:type="dxa"/>
            <w:vAlign w:val="center"/>
          </w:tcPr>
          <w:p w14:paraId="342CD35C" w14:textId="72382ADB" w:rsidR="006556BC" w:rsidRPr="00BA0393" w:rsidRDefault="005930B2" w:rsidP="002C345F">
            <w:pPr>
              <w:widowControl/>
              <w:suppressAutoHyphens w:val="0"/>
              <w:jc w:val="both"/>
              <w:rPr>
                <w:rFonts w:asciiTheme="minorHAnsi" w:eastAsia="Calibri" w:hAnsiTheme="minorHAnsi" w:cstheme="minorHAnsi"/>
                <w:kern w:val="0"/>
                <w:lang w:eastAsia="en-US" w:bidi="ar-SA"/>
              </w:rPr>
            </w:pPr>
            <w:r w:rsidRPr="00BA0393">
              <w:rPr>
                <w:rFonts w:asciiTheme="minorHAnsi" w:eastAsia="Calibri" w:hAnsiTheme="minorHAnsi" w:cstheme="minorHAnsi"/>
                <w:kern w:val="0"/>
                <w:lang w:eastAsia="en-US" w:bidi="ar-SA"/>
              </w:rPr>
              <w:t>2</w:t>
            </w:r>
            <w:r w:rsidR="006556BC" w:rsidRPr="00BA0393">
              <w:rPr>
                <w:rFonts w:asciiTheme="minorHAnsi" w:eastAsia="Calibri" w:hAnsiTheme="minorHAnsi" w:cstheme="minorHAnsi"/>
                <w:kern w:val="0"/>
                <w:lang w:eastAsia="en-US" w:bidi="ar-SA"/>
              </w:rPr>
              <w:t>.</w:t>
            </w:r>
          </w:p>
        </w:tc>
        <w:tc>
          <w:tcPr>
            <w:tcW w:w="1836" w:type="dxa"/>
            <w:vAlign w:val="center"/>
          </w:tcPr>
          <w:p w14:paraId="36B552CE" w14:textId="77777777" w:rsidR="006556BC" w:rsidRPr="00BA0393" w:rsidRDefault="006556BC" w:rsidP="002C345F">
            <w:pPr>
              <w:widowControl/>
              <w:suppressAutoHyphens w:val="0"/>
              <w:jc w:val="both"/>
              <w:rPr>
                <w:rFonts w:asciiTheme="minorHAnsi" w:eastAsia="Calibri" w:hAnsiTheme="minorHAnsi" w:cstheme="minorHAnsi"/>
                <w:kern w:val="0"/>
                <w:lang w:eastAsia="en-US" w:bidi="ar-SA"/>
              </w:rPr>
            </w:pPr>
            <w:r w:rsidRPr="00BA0393">
              <w:rPr>
                <w:rFonts w:asciiTheme="minorHAnsi" w:eastAsia="Calibri" w:hAnsiTheme="minorHAnsi" w:cstheme="minorHAnsi"/>
                <w:kern w:val="0"/>
                <w:lang w:eastAsia="en-US" w:bidi="ar-SA"/>
              </w:rPr>
              <w:t xml:space="preserve">Trauma </w:t>
            </w:r>
            <w:proofErr w:type="spellStart"/>
            <w:r w:rsidRPr="00BA0393">
              <w:rPr>
                <w:rFonts w:asciiTheme="minorHAnsi" w:eastAsia="Calibri" w:hAnsiTheme="minorHAnsi" w:cstheme="minorHAnsi"/>
                <w:kern w:val="0"/>
                <w:lang w:eastAsia="en-US" w:bidi="ar-SA"/>
              </w:rPr>
              <w:t>iekārtas</w:t>
            </w:r>
            <w:proofErr w:type="spellEnd"/>
            <w:r w:rsidRPr="00BA0393">
              <w:rPr>
                <w:rFonts w:asciiTheme="minorHAnsi" w:eastAsia="Calibri" w:hAnsiTheme="minorHAnsi" w:cstheme="minorHAnsi"/>
                <w:kern w:val="0"/>
                <w:lang w:eastAsia="en-US" w:bidi="ar-SA"/>
              </w:rPr>
              <w:t xml:space="preserve"> </w:t>
            </w:r>
            <w:proofErr w:type="spellStart"/>
            <w:r w:rsidRPr="00BA0393">
              <w:rPr>
                <w:rFonts w:asciiTheme="minorHAnsi" w:eastAsia="Calibri" w:hAnsiTheme="minorHAnsi" w:cstheme="minorHAnsi"/>
                <w:kern w:val="0"/>
                <w:lang w:eastAsia="en-US" w:bidi="ar-SA"/>
              </w:rPr>
              <w:t>neatbilstošas</w:t>
            </w:r>
            <w:proofErr w:type="spellEnd"/>
            <w:r w:rsidRPr="00BA0393">
              <w:rPr>
                <w:rFonts w:asciiTheme="minorHAnsi" w:eastAsia="Calibri" w:hAnsiTheme="minorHAnsi" w:cstheme="minorHAnsi"/>
                <w:kern w:val="0"/>
                <w:lang w:eastAsia="en-US" w:bidi="ar-SA"/>
              </w:rPr>
              <w:t xml:space="preserve"> </w:t>
            </w:r>
            <w:proofErr w:type="spellStart"/>
            <w:r w:rsidRPr="00BA0393">
              <w:rPr>
                <w:rFonts w:asciiTheme="minorHAnsi" w:eastAsia="Calibri" w:hAnsiTheme="minorHAnsi" w:cstheme="minorHAnsi"/>
                <w:kern w:val="0"/>
                <w:lang w:eastAsia="en-US" w:bidi="ar-SA"/>
              </w:rPr>
              <w:t>ekspluatācijas</w:t>
            </w:r>
            <w:proofErr w:type="spellEnd"/>
            <w:r w:rsidRPr="00BA0393">
              <w:rPr>
                <w:rFonts w:asciiTheme="minorHAnsi" w:eastAsia="Calibri" w:hAnsiTheme="minorHAnsi" w:cstheme="minorHAnsi"/>
                <w:kern w:val="0"/>
                <w:lang w:eastAsia="en-US" w:bidi="ar-SA"/>
              </w:rPr>
              <w:t xml:space="preserve"> </w:t>
            </w:r>
            <w:proofErr w:type="spellStart"/>
            <w:r w:rsidRPr="00BA0393">
              <w:rPr>
                <w:rFonts w:asciiTheme="minorHAnsi" w:eastAsia="Calibri" w:hAnsiTheme="minorHAnsi" w:cstheme="minorHAnsi"/>
                <w:kern w:val="0"/>
                <w:lang w:eastAsia="en-US" w:bidi="ar-SA"/>
              </w:rPr>
              <w:t>rezultātā</w:t>
            </w:r>
            <w:proofErr w:type="spellEnd"/>
            <w:r w:rsidRPr="00BA0393">
              <w:rPr>
                <w:rFonts w:asciiTheme="minorHAnsi" w:eastAsia="Calibri" w:hAnsiTheme="minorHAnsi" w:cstheme="minorHAnsi"/>
                <w:kern w:val="0"/>
                <w:lang w:eastAsia="en-US" w:bidi="ar-SA"/>
              </w:rPr>
              <w:t>.</w:t>
            </w:r>
          </w:p>
        </w:tc>
        <w:tc>
          <w:tcPr>
            <w:tcW w:w="5998" w:type="dxa"/>
            <w:vAlign w:val="center"/>
          </w:tcPr>
          <w:p w14:paraId="65366F44" w14:textId="457C06BD" w:rsidR="006556BC" w:rsidRPr="00BA0393" w:rsidRDefault="008C0A79" w:rsidP="002C345F">
            <w:pPr>
              <w:widowControl/>
              <w:suppressAutoHyphens w:val="0"/>
              <w:jc w:val="both"/>
              <w:rPr>
                <w:rFonts w:asciiTheme="minorHAnsi" w:eastAsia="Calibri" w:hAnsiTheme="minorHAnsi" w:cstheme="minorHAnsi"/>
                <w:kern w:val="0"/>
                <w:lang w:eastAsia="en-US" w:bidi="ar-SA"/>
              </w:rPr>
            </w:pPr>
            <w:r>
              <w:rPr>
                <w:rFonts w:asciiTheme="minorHAnsi" w:eastAsia="Calibri" w:hAnsiTheme="minorHAnsi" w:cstheme="minorHAnsi"/>
                <w:kern w:val="0"/>
                <w:lang w:eastAsia="en-US" w:bidi="ar-SA"/>
              </w:rPr>
              <w:t>2</w:t>
            </w:r>
            <w:r w:rsidR="006556BC" w:rsidRPr="00BA0393">
              <w:rPr>
                <w:rFonts w:asciiTheme="minorHAnsi" w:eastAsia="Calibri" w:hAnsiTheme="minorHAnsi" w:cstheme="minorHAnsi"/>
                <w:kern w:val="0"/>
                <w:lang w:eastAsia="en-US" w:bidi="ar-SA"/>
              </w:rPr>
              <w:t xml:space="preserve">.1. </w:t>
            </w:r>
            <w:proofErr w:type="spellStart"/>
            <w:r w:rsidR="006556BC" w:rsidRPr="00BA0393">
              <w:rPr>
                <w:rFonts w:asciiTheme="minorHAnsi" w:eastAsia="Calibri" w:hAnsiTheme="minorHAnsi" w:cstheme="minorHAnsi"/>
                <w:kern w:val="0"/>
                <w:lang w:eastAsia="en-US" w:bidi="ar-SA"/>
              </w:rPr>
              <w:t>Tiešais</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darbu</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vadītājs</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pārliecinās</w:t>
            </w:r>
            <w:proofErr w:type="spellEnd"/>
            <w:r w:rsidR="006556BC" w:rsidRPr="00BA0393">
              <w:rPr>
                <w:rFonts w:asciiTheme="minorHAnsi" w:eastAsia="Calibri" w:hAnsiTheme="minorHAnsi" w:cstheme="minorHAnsi"/>
                <w:kern w:val="0"/>
                <w:lang w:eastAsia="en-US" w:bidi="ar-SA"/>
              </w:rPr>
              <w:t xml:space="preserve"> par </w:t>
            </w:r>
            <w:proofErr w:type="spellStart"/>
            <w:r w:rsidR="006556BC" w:rsidRPr="00BA0393">
              <w:rPr>
                <w:rFonts w:asciiTheme="minorHAnsi" w:eastAsia="Calibri" w:hAnsiTheme="minorHAnsi" w:cstheme="minorHAnsi"/>
                <w:kern w:val="0"/>
                <w:lang w:eastAsia="en-US" w:bidi="ar-SA"/>
              </w:rPr>
              <w:t>visu</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darba</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iekārtu</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gatavību</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darbam</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pirms</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tās</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tiek</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nodotas</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darbiniekam</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darbu</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izpildei</w:t>
            </w:r>
            <w:proofErr w:type="spellEnd"/>
            <w:r w:rsidR="006556BC" w:rsidRPr="00BA0393">
              <w:rPr>
                <w:rFonts w:asciiTheme="minorHAnsi" w:eastAsia="Calibri" w:hAnsiTheme="minorHAnsi" w:cstheme="minorHAnsi"/>
                <w:kern w:val="0"/>
                <w:lang w:eastAsia="en-US" w:bidi="ar-SA"/>
              </w:rPr>
              <w:t>.</w:t>
            </w:r>
          </w:p>
          <w:p w14:paraId="74577A03" w14:textId="2F040B52" w:rsidR="006556BC" w:rsidRPr="00BA0393" w:rsidRDefault="008C0A79" w:rsidP="002C345F">
            <w:pPr>
              <w:widowControl/>
              <w:suppressAutoHyphens w:val="0"/>
              <w:jc w:val="both"/>
              <w:rPr>
                <w:rFonts w:asciiTheme="minorHAnsi" w:eastAsia="Calibri" w:hAnsiTheme="minorHAnsi" w:cstheme="minorHAnsi"/>
                <w:kern w:val="0"/>
                <w:lang w:eastAsia="en-US" w:bidi="ar-SA"/>
              </w:rPr>
            </w:pPr>
            <w:r>
              <w:rPr>
                <w:rFonts w:asciiTheme="minorHAnsi" w:eastAsia="Calibri" w:hAnsiTheme="minorHAnsi" w:cstheme="minorHAnsi"/>
                <w:kern w:val="0"/>
                <w:lang w:eastAsia="en-US" w:bidi="ar-SA"/>
              </w:rPr>
              <w:t>2</w:t>
            </w:r>
            <w:r w:rsidR="006556BC" w:rsidRPr="00BA0393">
              <w:rPr>
                <w:rFonts w:asciiTheme="minorHAnsi" w:eastAsia="Calibri" w:hAnsiTheme="minorHAnsi" w:cstheme="minorHAnsi"/>
                <w:kern w:val="0"/>
                <w:lang w:eastAsia="en-US" w:bidi="ar-SA"/>
              </w:rPr>
              <w:t xml:space="preserve">.2. </w:t>
            </w:r>
            <w:proofErr w:type="spellStart"/>
            <w:r w:rsidR="006556BC" w:rsidRPr="00BA0393">
              <w:rPr>
                <w:rFonts w:asciiTheme="minorHAnsi" w:eastAsia="Calibri" w:hAnsiTheme="minorHAnsi" w:cstheme="minorHAnsi"/>
                <w:kern w:val="0"/>
                <w:lang w:eastAsia="en-US" w:bidi="ar-SA"/>
              </w:rPr>
              <w:t>Iekārtām</w:t>
            </w:r>
            <w:proofErr w:type="spellEnd"/>
            <w:r w:rsidR="006556BC" w:rsidRPr="00BA0393">
              <w:rPr>
                <w:rFonts w:asciiTheme="minorHAnsi" w:eastAsia="Calibri" w:hAnsiTheme="minorHAnsi" w:cstheme="minorHAnsi"/>
                <w:kern w:val="0"/>
                <w:lang w:eastAsia="en-US" w:bidi="ar-SA"/>
              </w:rPr>
              <w:t xml:space="preserve">, kas </w:t>
            </w:r>
            <w:proofErr w:type="spellStart"/>
            <w:r w:rsidR="006556BC" w:rsidRPr="00BA0393">
              <w:rPr>
                <w:rFonts w:asciiTheme="minorHAnsi" w:eastAsia="Calibri" w:hAnsiTheme="minorHAnsi" w:cstheme="minorHAnsi"/>
                <w:kern w:val="0"/>
                <w:lang w:eastAsia="en-US" w:bidi="ar-SA"/>
              </w:rPr>
              <w:t>aprīkotas</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ar</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manometru</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eļļas</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vai</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gaisa</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spiediena</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sistēmā</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mērīšanas</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ierīce</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ir</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jābūt</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derīgiem</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pārbaudes</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dokumentiem</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saskaņā</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ar</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likumu</w:t>
            </w:r>
            <w:proofErr w:type="spellEnd"/>
            <w:r w:rsidR="006556BC" w:rsidRPr="00BA0393">
              <w:rPr>
                <w:rFonts w:asciiTheme="minorHAnsi" w:eastAsia="Calibri" w:hAnsiTheme="minorHAnsi" w:cstheme="minorHAnsi"/>
                <w:kern w:val="0"/>
                <w:lang w:eastAsia="en-US" w:bidi="ar-SA"/>
              </w:rPr>
              <w:t xml:space="preserve"> par </w:t>
            </w:r>
            <w:proofErr w:type="spellStart"/>
            <w:r w:rsidR="006556BC" w:rsidRPr="00BA0393">
              <w:rPr>
                <w:rFonts w:asciiTheme="minorHAnsi" w:eastAsia="Calibri" w:hAnsiTheme="minorHAnsi" w:cstheme="minorHAnsi"/>
                <w:kern w:val="0"/>
                <w:lang w:eastAsia="en-US" w:bidi="ar-SA"/>
              </w:rPr>
              <w:t>bīstamo</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iekārtu</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tehnisko</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uzraudzību</w:t>
            </w:r>
            <w:proofErr w:type="spellEnd"/>
            <w:r w:rsidR="006556BC" w:rsidRPr="00BA0393">
              <w:rPr>
                <w:rFonts w:asciiTheme="minorHAnsi" w:eastAsia="Calibri" w:hAnsiTheme="minorHAnsi" w:cstheme="minorHAnsi"/>
                <w:kern w:val="0"/>
                <w:lang w:eastAsia="en-US" w:bidi="ar-SA"/>
              </w:rPr>
              <w:t>.</w:t>
            </w:r>
          </w:p>
          <w:p w14:paraId="5AF0BE06" w14:textId="45B69AD9" w:rsidR="006556BC" w:rsidRPr="00BA0393" w:rsidRDefault="008C0A79" w:rsidP="002C345F">
            <w:pPr>
              <w:widowControl/>
              <w:suppressAutoHyphens w:val="0"/>
              <w:jc w:val="both"/>
              <w:rPr>
                <w:rFonts w:asciiTheme="minorHAnsi" w:eastAsia="Calibri" w:hAnsiTheme="minorHAnsi" w:cstheme="minorHAnsi"/>
                <w:kern w:val="0"/>
                <w:lang w:eastAsia="en-US" w:bidi="ar-SA"/>
              </w:rPr>
            </w:pPr>
            <w:r>
              <w:rPr>
                <w:rFonts w:asciiTheme="minorHAnsi" w:eastAsia="Calibri" w:hAnsiTheme="minorHAnsi" w:cstheme="minorHAnsi"/>
                <w:kern w:val="0"/>
                <w:lang w:eastAsia="en-US" w:bidi="ar-SA"/>
              </w:rPr>
              <w:t>2</w:t>
            </w:r>
            <w:r w:rsidR="006556BC" w:rsidRPr="00BA0393">
              <w:rPr>
                <w:rFonts w:asciiTheme="minorHAnsi" w:eastAsia="Calibri" w:hAnsiTheme="minorHAnsi" w:cstheme="minorHAnsi"/>
                <w:kern w:val="0"/>
                <w:lang w:eastAsia="en-US" w:bidi="ar-SA"/>
              </w:rPr>
              <w:t xml:space="preserve">.3. </w:t>
            </w:r>
            <w:proofErr w:type="spellStart"/>
            <w:r w:rsidR="006556BC" w:rsidRPr="00BA0393">
              <w:rPr>
                <w:rFonts w:asciiTheme="minorHAnsi" w:eastAsia="Calibri" w:hAnsiTheme="minorHAnsi" w:cstheme="minorHAnsi"/>
                <w:kern w:val="0"/>
                <w:lang w:eastAsia="en-US" w:bidi="ar-SA"/>
              </w:rPr>
              <w:t>Darbu</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vadītājs</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instruē</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darbiniekus</w:t>
            </w:r>
            <w:proofErr w:type="spellEnd"/>
            <w:r w:rsidR="006556BC" w:rsidRPr="00BA0393">
              <w:rPr>
                <w:rFonts w:asciiTheme="minorHAnsi" w:eastAsia="Calibri" w:hAnsiTheme="minorHAnsi" w:cstheme="minorHAnsi"/>
                <w:kern w:val="0"/>
                <w:lang w:eastAsia="en-US" w:bidi="ar-SA"/>
              </w:rPr>
              <w:t xml:space="preserve"> par </w:t>
            </w:r>
            <w:proofErr w:type="spellStart"/>
            <w:r w:rsidR="006556BC" w:rsidRPr="00BA0393">
              <w:rPr>
                <w:rFonts w:asciiTheme="minorHAnsi" w:eastAsia="Calibri" w:hAnsiTheme="minorHAnsi" w:cstheme="minorHAnsi"/>
                <w:kern w:val="0"/>
                <w:lang w:eastAsia="en-US" w:bidi="ar-SA"/>
              </w:rPr>
              <w:t>katra</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veicamā</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darba</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specifiku</w:t>
            </w:r>
            <w:proofErr w:type="spellEnd"/>
            <w:r w:rsidR="006556BC" w:rsidRPr="00BA0393">
              <w:rPr>
                <w:rFonts w:asciiTheme="minorHAnsi" w:eastAsia="Calibri" w:hAnsiTheme="minorHAnsi" w:cstheme="minorHAnsi"/>
                <w:kern w:val="0"/>
                <w:lang w:eastAsia="en-US" w:bidi="ar-SA"/>
              </w:rPr>
              <w:t xml:space="preserve"> un </w:t>
            </w:r>
            <w:proofErr w:type="spellStart"/>
            <w:r w:rsidR="006556BC" w:rsidRPr="00BA0393">
              <w:rPr>
                <w:rFonts w:asciiTheme="minorHAnsi" w:eastAsia="Calibri" w:hAnsiTheme="minorHAnsi" w:cstheme="minorHAnsi"/>
                <w:kern w:val="0"/>
                <w:lang w:eastAsia="en-US" w:bidi="ar-SA"/>
              </w:rPr>
              <w:t>izsniegtās</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iekārtas</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ekspluatācijas</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noteikumiem</w:t>
            </w:r>
            <w:proofErr w:type="spellEnd"/>
            <w:r w:rsidR="006556BC" w:rsidRPr="00BA0393">
              <w:rPr>
                <w:rFonts w:asciiTheme="minorHAnsi" w:eastAsia="Calibri" w:hAnsiTheme="minorHAnsi" w:cstheme="minorHAnsi"/>
                <w:kern w:val="0"/>
                <w:lang w:eastAsia="en-US" w:bidi="ar-SA"/>
              </w:rPr>
              <w:t>.</w:t>
            </w:r>
          </w:p>
          <w:p w14:paraId="60B6CC9C" w14:textId="2750978C" w:rsidR="006556BC" w:rsidRPr="00BA0393" w:rsidRDefault="008C0A79" w:rsidP="002C345F">
            <w:pPr>
              <w:widowControl/>
              <w:suppressAutoHyphens w:val="0"/>
              <w:jc w:val="both"/>
              <w:rPr>
                <w:rFonts w:asciiTheme="minorHAnsi" w:eastAsia="Calibri" w:hAnsiTheme="minorHAnsi" w:cstheme="minorHAnsi"/>
                <w:kern w:val="0"/>
                <w:lang w:eastAsia="en-US" w:bidi="ar-SA"/>
              </w:rPr>
            </w:pPr>
            <w:r>
              <w:rPr>
                <w:rFonts w:asciiTheme="minorHAnsi" w:eastAsia="Calibri" w:hAnsiTheme="minorHAnsi" w:cstheme="minorHAnsi"/>
                <w:kern w:val="0"/>
                <w:lang w:eastAsia="en-US" w:bidi="ar-SA"/>
              </w:rPr>
              <w:t>2</w:t>
            </w:r>
            <w:r w:rsidR="006556BC" w:rsidRPr="00BA0393">
              <w:rPr>
                <w:rFonts w:asciiTheme="minorHAnsi" w:eastAsia="Calibri" w:hAnsiTheme="minorHAnsi" w:cstheme="minorHAnsi"/>
                <w:kern w:val="0"/>
                <w:lang w:eastAsia="en-US" w:bidi="ar-SA"/>
              </w:rPr>
              <w:t xml:space="preserve">.4. </w:t>
            </w:r>
            <w:proofErr w:type="spellStart"/>
            <w:r w:rsidR="006556BC" w:rsidRPr="00BA0393">
              <w:rPr>
                <w:rFonts w:asciiTheme="minorHAnsi" w:eastAsia="Calibri" w:hAnsiTheme="minorHAnsi" w:cstheme="minorHAnsi"/>
                <w:kern w:val="0"/>
                <w:lang w:eastAsia="en-US" w:bidi="ar-SA"/>
              </w:rPr>
              <w:t>Darbiniekiem</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ir</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jābūt</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apmācītiem</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darbam</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ar</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katru</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konkrēto</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darba</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iekārtu</w:t>
            </w:r>
            <w:proofErr w:type="spellEnd"/>
            <w:r w:rsidR="006556BC" w:rsidRPr="00BA0393">
              <w:rPr>
                <w:rFonts w:asciiTheme="minorHAnsi" w:eastAsia="Calibri" w:hAnsiTheme="minorHAnsi" w:cstheme="minorHAnsi"/>
                <w:kern w:val="0"/>
                <w:lang w:eastAsia="en-US" w:bidi="ar-SA"/>
              </w:rPr>
              <w:t>/</w:t>
            </w:r>
            <w:proofErr w:type="spellStart"/>
            <w:r w:rsidR="006556BC" w:rsidRPr="00BA0393">
              <w:rPr>
                <w:rFonts w:asciiTheme="minorHAnsi" w:eastAsia="Calibri" w:hAnsiTheme="minorHAnsi" w:cstheme="minorHAnsi"/>
                <w:kern w:val="0"/>
                <w:lang w:eastAsia="en-US" w:bidi="ar-SA"/>
              </w:rPr>
              <w:t>ierīci</w:t>
            </w:r>
            <w:proofErr w:type="spellEnd"/>
            <w:r w:rsidR="006556BC" w:rsidRPr="00BA0393">
              <w:rPr>
                <w:rFonts w:asciiTheme="minorHAnsi" w:eastAsia="Calibri" w:hAnsiTheme="minorHAnsi" w:cstheme="minorHAnsi"/>
                <w:kern w:val="0"/>
                <w:lang w:eastAsia="en-US" w:bidi="ar-SA"/>
              </w:rPr>
              <w:t>.</w:t>
            </w:r>
          </w:p>
          <w:p w14:paraId="5FD4741B" w14:textId="015AE6D6" w:rsidR="006556BC" w:rsidRPr="00BA0393" w:rsidRDefault="008C0A79" w:rsidP="002C345F">
            <w:pPr>
              <w:widowControl/>
              <w:suppressAutoHyphens w:val="0"/>
              <w:jc w:val="both"/>
              <w:rPr>
                <w:rFonts w:asciiTheme="minorHAnsi" w:eastAsia="Calibri" w:hAnsiTheme="minorHAnsi" w:cstheme="minorHAnsi"/>
                <w:kern w:val="0"/>
                <w:lang w:eastAsia="en-US" w:bidi="ar-SA"/>
              </w:rPr>
            </w:pPr>
            <w:r>
              <w:rPr>
                <w:rFonts w:asciiTheme="minorHAnsi" w:eastAsia="Calibri" w:hAnsiTheme="minorHAnsi" w:cstheme="minorHAnsi"/>
                <w:kern w:val="0"/>
                <w:lang w:eastAsia="en-US" w:bidi="ar-SA"/>
              </w:rPr>
              <w:t>2</w:t>
            </w:r>
            <w:r w:rsidR="006556BC" w:rsidRPr="00BA0393">
              <w:rPr>
                <w:rFonts w:asciiTheme="minorHAnsi" w:eastAsia="Calibri" w:hAnsiTheme="minorHAnsi" w:cstheme="minorHAnsi"/>
                <w:kern w:val="0"/>
                <w:lang w:eastAsia="en-US" w:bidi="ar-SA"/>
              </w:rPr>
              <w:t xml:space="preserve">.5. </w:t>
            </w:r>
            <w:proofErr w:type="spellStart"/>
            <w:r w:rsidR="006556BC" w:rsidRPr="00BA0393">
              <w:rPr>
                <w:rFonts w:asciiTheme="minorHAnsi" w:eastAsia="Calibri" w:hAnsiTheme="minorHAnsi" w:cstheme="minorHAnsi"/>
                <w:kern w:val="0"/>
                <w:lang w:eastAsia="en-US" w:bidi="ar-SA"/>
              </w:rPr>
              <w:t>Darbiniekam</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darba</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zonā</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obligāti</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jānēsā</w:t>
            </w:r>
            <w:proofErr w:type="spellEnd"/>
            <w:r w:rsidR="006556BC" w:rsidRPr="00BA0393">
              <w:rPr>
                <w:rFonts w:asciiTheme="minorHAnsi" w:eastAsia="Calibri" w:hAnsiTheme="minorHAnsi" w:cstheme="minorHAnsi"/>
                <w:kern w:val="0"/>
                <w:lang w:eastAsia="en-US" w:bidi="ar-SA"/>
              </w:rPr>
              <w:t xml:space="preserve"> tam </w:t>
            </w:r>
            <w:proofErr w:type="spellStart"/>
            <w:r w:rsidR="006556BC" w:rsidRPr="00BA0393">
              <w:rPr>
                <w:rFonts w:asciiTheme="minorHAnsi" w:eastAsia="Calibri" w:hAnsiTheme="minorHAnsi" w:cstheme="minorHAnsi"/>
                <w:kern w:val="0"/>
                <w:lang w:eastAsia="en-US" w:bidi="ar-SA"/>
              </w:rPr>
              <w:t>izsniegtie</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individuālie</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aizsardzības</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līdzekļi</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aizsargķivere</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apavi</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ar</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cietiem</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purngaliem</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darba</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cimdi</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utt</w:t>
            </w:r>
            <w:proofErr w:type="spellEnd"/>
            <w:r w:rsidR="006556BC" w:rsidRPr="00BA0393">
              <w:rPr>
                <w:rFonts w:asciiTheme="minorHAnsi" w:eastAsia="Calibri" w:hAnsiTheme="minorHAnsi" w:cstheme="minorHAnsi"/>
                <w:kern w:val="0"/>
                <w:lang w:eastAsia="en-US" w:bidi="ar-SA"/>
              </w:rPr>
              <w:t xml:space="preserve">.) </w:t>
            </w:r>
            <w:proofErr w:type="spellStart"/>
            <w:r w:rsidR="006556BC" w:rsidRPr="00BA0393">
              <w:rPr>
                <w:rFonts w:asciiTheme="minorHAnsi" w:eastAsia="Calibri" w:hAnsiTheme="minorHAnsi" w:cstheme="minorHAnsi"/>
                <w:kern w:val="0"/>
                <w:lang w:eastAsia="en-US" w:bidi="ar-SA"/>
              </w:rPr>
              <w:t>atbilstoši</w:t>
            </w:r>
            <w:proofErr w:type="spellEnd"/>
            <w:r w:rsidR="006556BC" w:rsidRPr="00BA0393">
              <w:rPr>
                <w:rFonts w:asciiTheme="minorHAnsi" w:eastAsia="Calibri" w:hAnsiTheme="minorHAnsi" w:cstheme="minorHAnsi"/>
                <w:kern w:val="0"/>
                <w:lang w:eastAsia="en-US" w:bidi="ar-SA"/>
              </w:rPr>
              <w:t xml:space="preserve"> </w:t>
            </w:r>
            <w:r w:rsidR="006556BC" w:rsidRPr="00BA0393">
              <w:rPr>
                <w:rFonts w:asciiTheme="minorHAnsi" w:hAnsiTheme="minorHAnsi" w:cstheme="minorHAnsi"/>
              </w:rPr>
              <w:t>MKN 372 „</w:t>
            </w:r>
            <w:proofErr w:type="spellStart"/>
            <w:r w:rsidR="006556BC" w:rsidRPr="00BA0393">
              <w:rPr>
                <w:rFonts w:asciiTheme="minorHAnsi" w:hAnsiTheme="minorHAnsi" w:cstheme="minorHAnsi"/>
              </w:rPr>
              <w:t>Darba</w:t>
            </w:r>
            <w:proofErr w:type="spellEnd"/>
            <w:r w:rsidR="006556BC" w:rsidRPr="00BA0393">
              <w:rPr>
                <w:rFonts w:asciiTheme="minorHAnsi" w:hAnsiTheme="minorHAnsi" w:cstheme="minorHAnsi"/>
              </w:rPr>
              <w:t xml:space="preserve"> </w:t>
            </w:r>
            <w:proofErr w:type="spellStart"/>
            <w:r w:rsidR="006556BC" w:rsidRPr="00BA0393">
              <w:rPr>
                <w:rFonts w:asciiTheme="minorHAnsi" w:hAnsiTheme="minorHAnsi" w:cstheme="minorHAnsi"/>
              </w:rPr>
              <w:t>aizsardzības</w:t>
            </w:r>
            <w:proofErr w:type="spellEnd"/>
            <w:r w:rsidR="006556BC" w:rsidRPr="00BA0393">
              <w:rPr>
                <w:rFonts w:asciiTheme="minorHAnsi" w:hAnsiTheme="minorHAnsi" w:cstheme="minorHAnsi"/>
              </w:rPr>
              <w:t xml:space="preserve"> </w:t>
            </w:r>
            <w:proofErr w:type="spellStart"/>
            <w:r w:rsidR="006556BC" w:rsidRPr="00BA0393">
              <w:rPr>
                <w:rFonts w:asciiTheme="minorHAnsi" w:hAnsiTheme="minorHAnsi" w:cstheme="minorHAnsi"/>
              </w:rPr>
              <w:t>prasības</w:t>
            </w:r>
            <w:proofErr w:type="spellEnd"/>
            <w:r w:rsidR="006556BC" w:rsidRPr="00BA0393">
              <w:rPr>
                <w:rFonts w:asciiTheme="minorHAnsi" w:hAnsiTheme="minorHAnsi" w:cstheme="minorHAnsi"/>
              </w:rPr>
              <w:t xml:space="preserve">, </w:t>
            </w:r>
            <w:proofErr w:type="spellStart"/>
            <w:r w:rsidR="006556BC" w:rsidRPr="00BA0393">
              <w:rPr>
                <w:rFonts w:asciiTheme="minorHAnsi" w:hAnsiTheme="minorHAnsi" w:cstheme="minorHAnsi"/>
              </w:rPr>
              <w:t>lietojot</w:t>
            </w:r>
            <w:proofErr w:type="spellEnd"/>
            <w:r w:rsidR="006556BC" w:rsidRPr="00BA0393">
              <w:rPr>
                <w:rFonts w:asciiTheme="minorHAnsi" w:hAnsiTheme="minorHAnsi" w:cstheme="minorHAnsi"/>
              </w:rPr>
              <w:t xml:space="preserve"> </w:t>
            </w:r>
            <w:proofErr w:type="spellStart"/>
            <w:r w:rsidR="006556BC" w:rsidRPr="00BA0393">
              <w:rPr>
                <w:rFonts w:asciiTheme="minorHAnsi" w:hAnsiTheme="minorHAnsi" w:cstheme="minorHAnsi"/>
              </w:rPr>
              <w:t>individuālas</w:t>
            </w:r>
            <w:proofErr w:type="spellEnd"/>
            <w:r w:rsidR="006556BC" w:rsidRPr="00BA0393">
              <w:rPr>
                <w:rFonts w:asciiTheme="minorHAnsi" w:hAnsiTheme="minorHAnsi" w:cstheme="minorHAnsi"/>
              </w:rPr>
              <w:t xml:space="preserve"> </w:t>
            </w:r>
            <w:proofErr w:type="spellStart"/>
            <w:r w:rsidR="006556BC" w:rsidRPr="00BA0393">
              <w:rPr>
                <w:rFonts w:asciiTheme="minorHAnsi" w:hAnsiTheme="minorHAnsi" w:cstheme="minorHAnsi"/>
              </w:rPr>
              <w:t>aizsardzības</w:t>
            </w:r>
            <w:proofErr w:type="spellEnd"/>
            <w:r w:rsidR="006556BC" w:rsidRPr="00BA0393">
              <w:rPr>
                <w:rFonts w:asciiTheme="minorHAnsi" w:hAnsiTheme="minorHAnsi" w:cstheme="minorHAnsi"/>
              </w:rPr>
              <w:t xml:space="preserve"> </w:t>
            </w:r>
            <w:proofErr w:type="spellStart"/>
            <w:r w:rsidR="006556BC" w:rsidRPr="00BA0393">
              <w:rPr>
                <w:rFonts w:asciiTheme="minorHAnsi" w:hAnsiTheme="minorHAnsi" w:cstheme="minorHAnsi"/>
              </w:rPr>
              <w:t>līdzekļus</w:t>
            </w:r>
            <w:proofErr w:type="spellEnd"/>
            <w:r w:rsidR="006556BC" w:rsidRPr="00BA0393">
              <w:rPr>
                <w:rFonts w:asciiTheme="minorHAnsi" w:hAnsiTheme="minorHAnsi" w:cstheme="minorHAnsi"/>
              </w:rPr>
              <w:t>”.</w:t>
            </w:r>
          </w:p>
        </w:tc>
      </w:tr>
    </w:tbl>
    <w:p w14:paraId="3C4C30E4" w14:textId="5D269DFE" w:rsidR="00E92D4E" w:rsidRPr="00BA0393" w:rsidRDefault="00E92D4E" w:rsidP="006556BC">
      <w:pPr>
        <w:jc w:val="both"/>
        <w:rPr>
          <w:rFonts w:asciiTheme="minorHAnsi" w:hAnsiTheme="minorHAnsi" w:cstheme="minorHAnsi"/>
        </w:rPr>
      </w:pPr>
    </w:p>
    <w:p w14:paraId="25D10886" w14:textId="4E12A4E1" w:rsidR="006556BC" w:rsidRPr="00BA0393" w:rsidRDefault="006556BC">
      <w:pPr>
        <w:widowControl/>
        <w:suppressAutoHyphens w:val="0"/>
        <w:jc w:val="both"/>
        <w:rPr>
          <w:rFonts w:asciiTheme="minorHAnsi" w:hAnsiTheme="minorHAnsi" w:cstheme="minorHAnsi"/>
        </w:rPr>
        <w:pPrChange w:id="44" w:author="User" w:date="2023-02-03T11:57:00Z">
          <w:pPr>
            <w:widowControl/>
            <w:suppressAutoHyphens w:val="0"/>
          </w:pPr>
        </w:pPrChange>
      </w:pPr>
      <w:r w:rsidRPr="00BA0393">
        <w:rPr>
          <w:rFonts w:asciiTheme="minorHAnsi" w:hAnsiTheme="minorHAnsi" w:cstheme="minorHAnsi"/>
        </w:rPr>
        <w:t>Būvobjektā izmantotajam darba aprīkojumam jābūt ar EC marķējumu un ar atbilstošām lietošanas instrukcijām. Būvobjektā izmantotajam darba aprīkojumam, kurš ir iekļauts bīstamo iekārtu sarakstā saskaņā ar Ministru kabineta noteikumiem Nr. 384 „Noteikumi par bīstamajām iekārtām”, ir jāveic uzraudzība saskaņā ar likumu „Par bīstamo iekārtu tehnisko uzraudzību”. Šo iekārtu apkalpojošajam personālam ir jābūt speciāli apmācītiem darbiniekiem (operatori, vadītāji, stropētāji), kuriem ir apliecinoši dokumenti. Prasību ievērošanu kontrolē galvenā būvuzņēmēja atbildīgais būvdarbu vadītājs. Būvuzņēmējam, organizējot darbinieku apmācību, tos obligāti jāapmāca drošai smagumu celšanai un pārvietošanai saskaņā ar MK noteikumu Nr.344 „Darba aizsardzības prasības, pārvietojot smagumus” prasībām.</w:t>
      </w:r>
    </w:p>
    <w:p w14:paraId="0EF58BCA" w14:textId="242CD562" w:rsidR="00485CA2" w:rsidRPr="00BA0393" w:rsidRDefault="006556BC" w:rsidP="00EF12B2">
      <w:pPr>
        <w:jc w:val="both"/>
        <w:rPr>
          <w:rFonts w:asciiTheme="minorHAnsi" w:hAnsiTheme="minorHAnsi" w:cstheme="minorHAnsi"/>
        </w:rPr>
      </w:pPr>
      <w:r w:rsidRPr="00BA0393">
        <w:rPr>
          <w:rFonts w:asciiTheme="minorHAnsi" w:hAnsiTheme="minorHAnsi" w:cstheme="minorHAnsi"/>
        </w:rPr>
        <w:t>Par darba aizsardzības prasību ievērošanu un realizēšanu atbildīgs ir galvenā būvdarbu veicēja atbildīgais būvdarbu vadītājs.</w:t>
      </w:r>
    </w:p>
    <w:p w14:paraId="5E50C791" w14:textId="77777777" w:rsidR="00EA7EED" w:rsidRPr="00BA0393" w:rsidRDefault="00EA7EED" w:rsidP="006556BC">
      <w:pPr>
        <w:rPr>
          <w:rFonts w:asciiTheme="minorHAnsi" w:hAnsiTheme="minorHAnsi" w:cstheme="minorHAnsi"/>
        </w:rPr>
      </w:pPr>
    </w:p>
    <w:p w14:paraId="056CB22E" w14:textId="77777777" w:rsidR="003E54C8" w:rsidRPr="00BA0393" w:rsidRDefault="003E54C8">
      <w:pPr>
        <w:widowControl/>
        <w:suppressAutoHyphens w:val="0"/>
        <w:rPr>
          <w:rFonts w:asciiTheme="minorHAnsi" w:hAnsiTheme="minorHAnsi" w:cstheme="minorHAnsi"/>
          <w:b/>
        </w:rPr>
      </w:pPr>
      <w:r w:rsidRPr="00BA0393">
        <w:rPr>
          <w:rFonts w:asciiTheme="minorHAnsi" w:hAnsiTheme="minorHAnsi" w:cstheme="minorHAnsi"/>
          <w:b/>
        </w:rPr>
        <w:br w:type="page"/>
      </w:r>
    </w:p>
    <w:p w14:paraId="7987AA09" w14:textId="5A8B7E19" w:rsidR="006556BC" w:rsidRPr="00BA0393" w:rsidRDefault="00FF50DB" w:rsidP="006556BC">
      <w:pPr>
        <w:jc w:val="both"/>
        <w:rPr>
          <w:rFonts w:asciiTheme="minorHAnsi" w:hAnsiTheme="minorHAnsi" w:cstheme="minorHAnsi"/>
          <w:b/>
        </w:rPr>
      </w:pPr>
      <w:r w:rsidRPr="00BA0393">
        <w:rPr>
          <w:rFonts w:asciiTheme="minorHAnsi" w:hAnsiTheme="minorHAnsi" w:cstheme="minorHAnsi"/>
          <w:b/>
        </w:rPr>
        <w:lastRenderedPageBreak/>
        <w:t>5.2</w:t>
      </w:r>
      <w:r w:rsidR="000E0F38">
        <w:rPr>
          <w:rFonts w:asciiTheme="minorHAnsi" w:hAnsiTheme="minorHAnsi" w:cstheme="minorHAnsi"/>
          <w:b/>
        </w:rPr>
        <w:t>.</w:t>
      </w:r>
      <w:r w:rsidRPr="00BA0393">
        <w:rPr>
          <w:rFonts w:asciiTheme="minorHAnsi" w:hAnsiTheme="minorHAnsi" w:cstheme="minorHAnsi"/>
          <w:b/>
        </w:rPr>
        <w:t xml:space="preserve"> </w:t>
      </w:r>
      <w:r w:rsidR="00B05915">
        <w:rPr>
          <w:rFonts w:asciiTheme="minorHAnsi" w:hAnsiTheme="minorHAnsi" w:cstheme="minorHAnsi"/>
          <w:b/>
        </w:rPr>
        <w:t>Darba aizsardzības</w:t>
      </w:r>
      <w:r w:rsidR="00B05915" w:rsidRPr="00BA0393">
        <w:rPr>
          <w:rFonts w:asciiTheme="minorHAnsi" w:hAnsiTheme="minorHAnsi" w:cstheme="minorHAnsi"/>
          <w:b/>
        </w:rPr>
        <w:t xml:space="preserve"> </w:t>
      </w:r>
      <w:r w:rsidR="006556BC" w:rsidRPr="00BA0393">
        <w:rPr>
          <w:rFonts w:asciiTheme="minorHAnsi" w:hAnsiTheme="minorHAnsi" w:cstheme="minorHAnsi"/>
          <w:b/>
        </w:rPr>
        <w:t>organizācija</w:t>
      </w:r>
      <w:r w:rsidR="00B05915">
        <w:rPr>
          <w:rFonts w:asciiTheme="minorHAnsi" w:hAnsiTheme="minorHAnsi" w:cstheme="minorHAnsi"/>
          <w:b/>
        </w:rPr>
        <w:t xml:space="preserve"> būvlaukumā</w:t>
      </w:r>
    </w:p>
    <w:p w14:paraId="64931D0B" w14:textId="77777777" w:rsidR="006556BC" w:rsidRPr="00BA0393" w:rsidRDefault="006556BC" w:rsidP="006556BC">
      <w:pPr>
        <w:rPr>
          <w:rFonts w:asciiTheme="minorHAnsi" w:hAnsiTheme="minorHAnsi" w:cstheme="minorHAnsi"/>
        </w:rPr>
      </w:pPr>
    </w:p>
    <w:p w14:paraId="7ACE1FE9" w14:textId="77777777" w:rsidR="006556BC" w:rsidRPr="00BA0393" w:rsidRDefault="006556BC" w:rsidP="006556BC">
      <w:pPr>
        <w:pStyle w:val="BodyTextIndent"/>
        <w:ind w:left="0"/>
        <w:jc w:val="both"/>
        <w:rPr>
          <w:rFonts w:asciiTheme="minorHAnsi" w:hAnsiTheme="minorHAnsi" w:cstheme="minorHAnsi"/>
        </w:rPr>
      </w:pPr>
      <w:r w:rsidRPr="00BA0393">
        <w:rPr>
          <w:rFonts w:asciiTheme="minorHAnsi" w:hAnsiTheme="minorHAnsi" w:cstheme="minorHAnsi"/>
        </w:rPr>
        <w:t>Būvobjekta teritoriju nepieciešams norobežot, uzstādīt informācijas paneli, brīdinājuma un aizlieguma zīmes, lai novērstu nepiederošu personu nokļūšanu darbu veikšanas zonā.</w:t>
      </w:r>
    </w:p>
    <w:p w14:paraId="5080E15F" w14:textId="77777777" w:rsidR="006556BC" w:rsidRPr="00BA0393" w:rsidRDefault="006556BC" w:rsidP="006556BC">
      <w:pPr>
        <w:jc w:val="both"/>
        <w:rPr>
          <w:rFonts w:asciiTheme="minorHAnsi" w:hAnsiTheme="minorHAnsi" w:cstheme="minorHAnsi"/>
        </w:rPr>
      </w:pPr>
      <w:r w:rsidRPr="00BA0393">
        <w:rPr>
          <w:rFonts w:asciiTheme="minorHAnsi" w:hAnsiTheme="minorHAnsi" w:cstheme="minorHAnsi"/>
        </w:rPr>
        <w:t>Būviecirkņa teritorijas apgaismojumam jābūt vienmērīgam un pietiekošam, tādam, kas neapžilbina strādniekus.</w:t>
      </w:r>
    </w:p>
    <w:tbl>
      <w:tblPr>
        <w:tblpPr w:leftFromText="180" w:rightFromText="180" w:vertAnchor="text" w:horzAnchor="margin" w:tblpXSpec="right" w:tblpY="166"/>
        <w:tblW w:w="8695" w:type="dxa"/>
        <w:tblLook w:val="04A0" w:firstRow="1" w:lastRow="0" w:firstColumn="1" w:lastColumn="0" w:noHBand="0" w:noVBand="1"/>
      </w:tblPr>
      <w:tblGrid>
        <w:gridCol w:w="7338"/>
        <w:gridCol w:w="1357"/>
      </w:tblGrid>
      <w:tr w:rsidR="002C345F" w:rsidRPr="00BA0393" w14:paraId="55AC6AC9" w14:textId="77777777" w:rsidTr="004A4D04">
        <w:trPr>
          <w:trHeight w:val="288"/>
        </w:trPr>
        <w:tc>
          <w:tcPr>
            <w:tcW w:w="73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52D5F8" w14:textId="77777777" w:rsidR="006556BC" w:rsidRPr="00BA0393" w:rsidRDefault="006556BC" w:rsidP="004A4D04">
            <w:pPr>
              <w:widowControl/>
              <w:suppressAutoHyphens w:val="0"/>
              <w:jc w:val="center"/>
              <w:rPr>
                <w:rFonts w:asciiTheme="minorHAnsi" w:eastAsia="Times New Roman" w:hAnsiTheme="minorHAnsi" w:cstheme="minorHAnsi"/>
                <w:b/>
                <w:bCs/>
                <w:kern w:val="0"/>
                <w:szCs w:val="22"/>
                <w:lang w:val="en-US" w:eastAsia="en-US" w:bidi="ar-SA"/>
              </w:rPr>
            </w:pPr>
            <w:r w:rsidRPr="00BA0393">
              <w:rPr>
                <w:rFonts w:asciiTheme="minorHAnsi" w:eastAsia="Times New Roman" w:hAnsiTheme="minorHAnsi" w:cstheme="minorHAnsi"/>
                <w:b/>
                <w:bCs/>
                <w:kern w:val="0"/>
                <w:szCs w:val="22"/>
                <w:lang w:val="en-US" w:eastAsia="en-US" w:bidi="ar-SA"/>
              </w:rPr>
              <w:t>DARBA NOSAUKUMS</w:t>
            </w:r>
          </w:p>
        </w:tc>
        <w:tc>
          <w:tcPr>
            <w:tcW w:w="1357" w:type="dxa"/>
            <w:tcBorders>
              <w:top w:val="single" w:sz="4" w:space="0" w:color="auto"/>
              <w:left w:val="nil"/>
              <w:bottom w:val="single" w:sz="4" w:space="0" w:color="auto"/>
              <w:right w:val="single" w:sz="4" w:space="0" w:color="auto"/>
            </w:tcBorders>
            <w:shd w:val="clear" w:color="auto" w:fill="auto"/>
            <w:noWrap/>
            <w:vAlign w:val="center"/>
            <w:hideMark/>
          </w:tcPr>
          <w:p w14:paraId="33E790D8" w14:textId="77777777" w:rsidR="006556BC" w:rsidRPr="00BA0393" w:rsidRDefault="006556BC" w:rsidP="004A4D04">
            <w:pPr>
              <w:widowControl/>
              <w:suppressAutoHyphens w:val="0"/>
              <w:jc w:val="center"/>
              <w:rPr>
                <w:rFonts w:asciiTheme="minorHAnsi" w:eastAsia="Times New Roman" w:hAnsiTheme="minorHAnsi" w:cstheme="minorHAnsi"/>
                <w:b/>
                <w:bCs/>
                <w:kern w:val="0"/>
                <w:szCs w:val="22"/>
                <w:lang w:val="en-US" w:eastAsia="en-US" w:bidi="ar-SA"/>
              </w:rPr>
            </w:pPr>
            <w:r w:rsidRPr="00BA0393">
              <w:rPr>
                <w:rFonts w:asciiTheme="minorHAnsi" w:eastAsia="Times New Roman" w:hAnsiTheme="minorHAnsi" w:cstheme="minorHAnsi"/>
                <w:b/>
                <w:bCs/>
                <w:kern w:val="0"/>
                <w:szCs w:val="22"/>
                <w:lang w:val="en-US" w:eastAsia="en-US" w:bidi="ar-SA"/>
              </w:rPr>
              <w:t>LUKSI, LX</w:t>
            </w:r>
          </w:p>
        </w:tc>
      </w:tr>
      <w:tr w:rsidR="002C345F" w:rsidRPr="00BA0393" w14:paraId="113F9752" w14:textId="77777777" w:rsidTr="004A4D04">
        <w:trPr>
          <w:trHeight w:val="288"/>
        </w:trPr>
        <w:tc>
          <w:tcPr>
            <w:tcW w:w="73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DBE8CF" w14:textId="77777777" w:rsidR="006556BC" w:rsidRPr="00BA0393" w:rsidRDefault="006556BC" w:rsidP="004A4D04">
            <w:pPr>
              <w:widowControl/>
              <w:suppressAutoHyphens w:val="0"/>
              <w:rPr>
                <w:rFonts w:asciiTheme="minorHAnsi" w:eastAsia="Times New Roman" w:hAnsiTheme="minorHAnsi" w:cstheme="minorHAnsi"/>
                <w:kern w:val="0"/>
                <w:szCs w:val="16"/>
                <w:lang w:val="en-US" w:eastAsia="en-US" w:bidi="ar-SA"/>
              </w:rPr>
            </w:pPr>
            <w:proofErr w:type="spellStart"/>
            <w:r w:rsidRPr="00BA0393">
              <w:rPr>
                <w:rFonts w:asciiTheme="minorHAnsi" w:eastAsia="Times New Roman" w:hAnsiTheme="minorHAnsi" w:cstheme="minorHAnsi"/>
                <w:kern w:val="0"/>
                <w:szCs w:val="16"/>
                <w:lang w:val="en-US" w:eastAsia="en-US" w:bidi="ar-SA"/>
              </w:rPr>
              <w:t>būvlaukuma</w:t>
            </w:r>
            <w:proofErr w:type="spellEnd"/>
            <w:r w:rsidRPr="00BA0393">
              <w:rPr>
                <w:rFonts w:asciiTheme="minorHAnsi" w:eastAsia="Times New Roman" w:hAnsiTheme="minorHAnsi" w:cstheme="minorHAnsi"/>
                <w:kern w:val="0"/>
                <w:szCs w:val="16"/>
                <w:lang w:val="en-US" w:eastAsia="en-US" w:bidi="ar-SA"/>
              </w:rPr>
              <w:t xml:space="preserve"> un </w:t>
            </w:r>
            <w:proofErr w:type="spellStart"/>
            <w:r w:rsidRPr="00BA0393">
              <w:rPr>
                <w:rFonts w:asciiTheme="minorHAnsi" w:eastAsia="Times New Roman" w:hAnsiTheme="minorHAnsi" w:cstheme="minorHAnsi"/>
                <w:kern w:val="0"/>
                <w:szCs w:val="16"/>
                <w:lang w:val="en-US" w:eastAsia="en-US" w:bidi="ar-SA"/>
              </w:rPr>
              <w:t>būvbedres</w:t>
            </w:r>
            <w:proofErr w:type="spellEnd"/>
            <w:r w:rsidRPr="00BA0393">
              <w:rPr>
                <w:rFonts w:asciiTheme="minorHAnsi" w:eastAsia="Times New Roman" w:hAnsiTheme="minorHAnsi" w:cstheme="minorHAnsi"/>
                <w:kern w:val="0"/>
                <w:szCs w:val="16"/>
                <w:lang w:val="en-US" w:eastAsia="en-US" w:bidi="ar-SA"/>
              </w:rPr>
              <w:t xml:space="preserve"> </w:t>
            </w:r>
            <w:proofErr w:type="spellStart"/>
            <w:r w:rsidRPr="00BA0393">
              <w:rPr>
                <w:rFonts w:asciiTheme="minorHAnsi" w:eastAsia="Times New Roman" w:hAnsiTheme="minorHAnsi" w:cstheme="minorHAnsi"/>
                <w:kern w:val="0"/>
                <w:szCs w:val="16"/>
                <w:lang w:val="en-US" w:eastAsia="en-US" w:bidi="ar-SA"/>
              </w:rPr>
              <w:t>sagatavošana</w:t>
            </w:r>
            <w:proofErr w:type="spellEnd"/>
          </w:p>
        </w:tc>
        <w:tc>
          <w:tcPr>
            <w:tcW w:w="1357" w:type="dxa"/>
            <w:tcBorders>
              <w:top w:val="nil"/>
              <w:left w:val="nil"/>
              <w:bottom w:val="single" w:sz="4" w:space="0" w:color="auto"/>
              <w:right w:val="single" w:sz="4" w:space="0" w:color="auto"/>
            </w:tcBorders>
            <w:shd w:val="clear" w:color="auto" w:fill="auto"/>
            <w:noWrap/>
            <w:vAlign w:val="center"/>
            <w:hideMark/>
          </w:tcPr>
          <w:p w14:paraId="297F3C78" w14:textId="77777777" w:rsidR="006556BC" w:rsidRPr="00BA0393" w:rsidRDefault="006556BC" w:rsidP="004A4D04">
            <w:pPr>
              <w:widowControl/>
              <w:suppressAutoHyphens w:val="0"/>
              <w:jc w:val="center"/>
              <w:rPr>
                <w:rFonts w:asciiTheme="minorHAnsi" w:eastAsia="Times New Roman" w:hAnsiTheme="minorHAnsi" w:cstheme="minorHAnsi"/>
                <w:kern w:val="0"/>
                <w:szCs w:val="16"/>
                <w:lang w:val="en-US" w:eastAsia="en-US" w:bidi="ar-SA"/>
              </w:rPr>
            </w:pPr>
            <w:r w:rsidRPr="00BA0393">
              <w:rPr>
                <w:rFonts w:asciiTheme="minorHAnsi" w:eastAsia="Times New Roman" w:hAnsiTheme="minorHAnsi" w:cstheme="minorHAnsi"/>
                <w:kern w:val="0"/>
                <w:szCs w:val="16"/>
                <w:lang w:val="en-US" w:eastAsia="en-US" w:bidi="ar-SA"/>
              </w:rPr>
              <w:t>20</w:t>
            </w:r>
          </w:p>
        </w:tc>
      </w:tr>
      <w:tr w:rsidR="002C345F" w:rsidRPr="00BA0393" w14:paraId="67C8CF64" w14:textId="77777777" w:rsidTr="004A4D04">
        <w:trPr>
          <w:trHeight w:val="456"/>
        </w:trPr>
        <w:tc>
          <w:tcPr>
            <w:tcW w:w="73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9CE274" w14:textId="77777777" w:rsidR="006556BC" w:rsidRPr="00BA0393" w:rsidRDefault="006556BC" w:rsidP="004A4D04">
            <w:pPr>
              <w:widowControl/>
              <w:suppressAutoHyphens w:val="0"/>
              <w:rPr>
                <w:rFonts w:asciiTheme="minorHAnsi" w:eastAsia="Times New Roman" w:hAnsiTheme="minorHAnsi" w:cstheme="minorHAnsi"/>
                <w:kern w:val="0"/>
                <w:szCs w:val="16"/>
                <w:lang w:eastAsia="en-US" w:bidi="ar-SA"/>
              </w:rPr>
            </w:pPr>
            <w:r w:rsidRPr="00BA0393">
              <w:rPr>
                <w:rFonts w:asciiTheme="minorHAnsi" w:eastAsia="Times New Roman" w:hAnsiTheme="minorHAnsi" w:cstheme="minorHAnsi"/>
                <w:kern w:val="0"/>
                <w:szCs w:val="16"/>
                <w:lang w:eastAsia="en-US" w:bidi="ar-SA"/>
              </w:rPr>
              <w:t>būvdarbu zonas, cauruļvadu montēšana, pārvadājumi, palīgdarbi un noliktavas darbi</w:t>
            </w:r>
          </w:p>
        </w:tc>
        <w:tc>
          <w:tcPr>
            <w:tcW w:w="1357" w:type="dxa"/>
            <w:tcBorders>
              <w:top w:val="nil"/>
              <w:left w:val="nil"/>
              <w:bottom w:val="single" w:sz="4" w:space="0" w:color="auto"/>
              <w:right w:val="single" w:sz="4" w:space="0" w:color="auto"/>
            </w:tcBorders>
            <w:shd w:val="clear" w:color="auto" w:fill="auto"/>
            <w:noWrap/>
            <w:vAlign w:val="center"/>
            <w:hideMark/>
          </w:tcPr>
          <w:p w14:paraId="50A868C9" w14:textId="77777777" w:rsidR="006556BC" w:rsidRPr="00BA0393" w:rsidRDefault="006556BC" w:rsidP="004A4D04">
            <w:pPr>
              <w:widowControl/>
              <w:suppressAutoHyphens w:val="0"/>
              <w:jc w:val="center"/>
              <w:rPr>
                <w:rFonts w:asciiTheme="minorHAnsi" w:eastAsia="Times New Roman" w:hAnsiTheme="minorHAnsi" w:cstheme="minorHAnsi"/>
                <w:kern w:val="0"/>
                <w:szCs w:val="16"/>
                <w:lang w:val="en-US" w:eastAsia="en-US" w:bidi="ar-SA"/>
              </w:rPr>
            </w:pPr>
            <w:r w:rsidRPr="00BA0393">
              <w:rPr>
                <w:rFonts w:asciiTheme="minorHAnsi" w:eastAsia="Times New Roman" w:hAnsiTheme="minorHAnsi" w:cstheme="minorHAnsi"/>
                <w:kern w:val="0"/>
                <w:szCs w:val="16"/>
                <w:lang w:val="en-US" w:eastAsia="en-US" w:bidi="ar-SA"/>
              </w:rPr>
              <w:t>50</w:t>
            </w:r>
          </w:p>
        </w:tc>
      </w:tr>
      <w:tr w:rsidR="002C345F" w:rsidRPr="00BA0393" w14:paraId="2B4CEBB3" w14:textId="77777777" w:rsidTr="004A4D04">
        <w:trPr>
          <w:trHeight w:val="407"/>
        </w:trPr>
        <w:tc>
          <w:tcPr>
            <w:tcW w:w="73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13586D" w14:textId="77777777" w:rsidR="006556BC" w:rsidRPr="00BA0393" w:rsidRDefault="006556BC" w:rsidP="004A4D04">
            <w:pPr>
              <w:widowControl/>
              <w:suppressAutoHyphens w:val="0"/>
              <w:rPr>
                <w:rFonts w:asciiTheme="minorHAnsi" w:eastAsia="Times New Roman" w:hAnsiTheme="minorHAnsi" w:cstheme="minorHAnsi"/>
                <w:kern w:val="0"/>
                <w:szCs w:val="16"/>
                <w:lang w:eastAsia="en-US" w:bidi="ar-SA"/>
              </w:rPr>
            </w:pPr>
            <w:r w:rsidRPr="00BA0393">
              <w:rPr>
                <w:rFonts w:asciiTheme="minorHAnsi" w:eastAsia="Times New Roman" w:hAnsiTheme="minorHAnsi" w:cstheme="minorHAnsi"/>
                <w:kern w:val="0"/>
                <w:szCs w:val="16"/>
                <w:lang w:eastAsia="en-US" w:bidi="ar-SA"/>
              </w:rPr>
              <w:t>satiksmes zonas lēni braucošiem transportlīdzekļiem (maks. 10 km/h)</w:t>
            </w:r>
          </w:p>
        </w:tc>
        <w:tc>
          <w:tcPr>
            <w:tcW w:w="1357" w:type="dxa"/>
            <w:tcBorders>
              <w:top w:val="nil"/>
              <w:left w:val="nil"/>
              <w:bottom w:val="single" w:sz="4" w:space="0" w:color="auto"/>
              <w:right w:val="single" w:sz="4" w:space="0" w:color="auto"/>
            </w:tcBorders>
            <w:shd w:val="clear" w:color="auto" w:fill="auto"/>
            <w:noWrap/>
            <w:vAlign w:val="center"/>
            <w:hideMark/>
          </w:tcPr>
          <w:p w14:paraId="403423C4" w14:textId="77777777" w:rsidR="006556BC" w:rsidRPr="00BA0393" w:rsidRDefault="006556BC" w:rsidP="004A4D04">
            <w:pPr>
              <w:widowControl/>
              <w:suppressAutoHyphens w:val="0"/>
              <w:jc w:val="center"/>
              <w:rPr>
                <w:rFonts w:asciiTheme="minorHAnsi" w:eastAsia="Times New Roman" w:hAnsiTheme="minorHAnsi" w:cstheme="minorHAnsi"/>
                <w:kern w:val="0"/>
                <w:szCs w:val="16"/>
                <w:lang w:val="en-US" w:eastAsia="en-US" w:bidi="ar-SA"/>
              </w:rPr>
            </w:pPr>
            <w:r w:rsidRPr="00BA0393">
              <w:rPr>
                <w:rFonts w:asciiTheme="minorHAnsi" w:eastAsia="Times New Roman" w:hAnsiTheme="minorHAnsi" w:cstheme="minorHAnsi"/>
                <w:kern w:val="0"/>
                <w:szCs w:val="16"/>
                <w:lang w:val="en-US" w:eastAsia="en-US" w:bidi="ar-SA"/>
              </w:rPr>
              <w:t>10</w:t>
            </w:r>
          </w:p>
        </w:tc>
      </w:tr>
      <w:tr w:rsidR="002C345F" w:rsidRPr="00BA0393" w14:paraId="67FD580D" w14:textId="77777777" w:rsidTr="004A4D04">
        <w:trPr>
          <w:trHeight w:val="660"/>
        </w:trPr>
        <w:tc>
          <w:tcPr>
            <w:tcW w:w="73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FAEF2B" w14:textId="76745E08" w:rsidR="006556BC" w:rsidRPr="00BA0393" w:rsidRDefault="006556BC" w:rsidP="004A4D04">
            <w:pPr>
              <w:widowControl/>
              <w:suppressAutoHyphens w:val="0"/>
              <w:rPr>
                <w:rFonts w:asciiTheme="minorHAnsi" w:eastAsia="Times New Roman" w:hAnsiTheme="minorHAnsi" w:cstheme="minorHAnsi"/>
                <w:kern w:val="0"/>
                <w:szCs w:val="16"/>
                <w:lang w:eastAsia="en-US" w:bidi="ar-SA"/>
              </w:rPr>
            </w:pPr>
            <w:r w:rsidRPr="00BA0393">
              <w:rPr>
                <w:rFonts w:asciiTheme="minorHAnsi" w:eastAsia="Times New Roman" w:hAnsiTheme="minorHAnsi" w:cstheme="minorHAnsi"/>
                <w:kern w:val="0"/>
                <w:szCs w:val="16"/>
                <w:lang w:eastAsia="en-US" w:bidi="ar-SA"/>
              </w:rPr>
              <w:t>gājēju pārejas, transportlīdzekļu pagriešan</w:t>
            </w:r>
            <w:r w:rsidR="005434B3" w:rsidRPr="00BA0393">
              <w:rPr>
                <w:rFonts w:asciiTheme="minorHAnsi" w:eastAsia="Times New Roman" w:hAnsiTheme="minorHAnsi" w:cstheme="minorHAnsi"/>
                <w:kern w:val="0"/>
                <w:szCs w:val="16"/>
                <w:lang w:eastAsia="en-US" w:bidi="ar-SA"/>
              </w:rPr>
              <w:t>ā</w:t>
            </w:r>
            <w:r w:rsidRPr="00BA0393">
              <w:rPr>
                <w:rFonts w:asciiTheme="minorHAnsi" w:eastAsia="Times New Roman" w:hAnsiTheme="minorHAnsi" w:cstheme="minorHAnsi"/>
                <w:kern w:val="0"/>
                <w:szCs w:val="16"/>
                <w:lang w:eastAsia="en-US" w:bidi="ar-SA"/>
              </w:rPr>
              <w:t>s, iekraušanas un izkraušanas</w:t>
            </w:r>
            <w:r w:rsidRPr="00BA0393">
              <w:rPr>
                <w:rFonts w:asciiTheme="minorHAnsi" w:eastAsia="Times New Roman" w:hAnsiTheme="minorHAnsi" w:cstheme="minorHAnsi"/>
                <w:kern w:val="0"/>
                <w:szCs w:val="16"/>
                <w:lang w:eastAsia="en-US" w:bidi="ar-SA"/>
              </w:rPr>
              <w:br/>
              <w:t>vietas</w:t>
            </w:r>
          </w:p>
        </w:tc>
        <w:tc>
          <w:tcPr>
            <w:tcW w:w="13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626D9" w14:textId="77777777" w:rsidR="006556BC" w:rsidRPr="00BA0393" w:rsidRDefault="006556BC" w:rsidP="004A4D04">
            <w:pPr>
              <w:widowControl/>
              <w:suppressAutoHyphens w:val="0"/>
              <w:jc w:val="center"/>
              <w:rPr>
                <w:rFonts w:asciiTheme="minorHAnsi" w:eastAsia="Times New Roman" w:hAnsiTheme="minorHAnsi" w:cstheme="minorHAnsi"/>
                <w:kern w:val="0"/>
                <w:szCs w:val="16"/>
                <w:lang w:val="en-US" w:eastAsia="en-US" w:bidi="ar-SA"/>
              </w:rPr>
            </w:pPr>
            <w:r w:rsidRPr="00BA0393">
              <w:rPr>
                <w:rFonts w:asciiTheme="minorHAnsi" w:eastAsia="Times New Roman" w:hAnsiTheme="minorHAnsi" w:cstheme="minorHAnsi"/>
                <w:kern w:val="0"/>
                <w:szCs w:val="16"/>
                <w:lang w:val="en-US" w:eastAsia="en-US" w:bidi="ar-SA"/>
              </w:rPr>
              <w:t>50</w:t>
            </w:r>
          </w:p>
        </w:tc>
      </w:tr>
    </w:tbl>
    <w:p w14:paraId="72E475FD" w14:textId="77777777" w:rsidR="006556BC" w:rsidRPr="00BA0393" w:rsidRDefault="006556BC" w:rsidP="006556BC">
      <w:pPr>
        <w:jc w:val="both"/>
        <w:rPr>
          <w:rFonts w:asciiTheme="minorHAnsi" w:hAnsiTheme="minorHAnsi" w:cstheme="minorHAnsi"/>
        </w:rPr>
      </w:pPr>
    </w:p>
    <w:p w14:paraId="418F5575" w14:textId="77777777" w:rsidR="006556BC" w:rsidRPr="00BA0393" w:rsidRDefault="006556BC" w:rsidP="006556BC">
      <w:pPr>
        <w:jc w:val="both"/>
        <w:rPr>
          <w:rFonts w:asciiTheme="minorHAnsi" w:hAnsiTheme="minorHAnsi" w:cstheme="minorHAnsi"/>
        </w:rPr>
      </w:pPr>
      <w:r w:rsidRPr="00BA0393">
        <w:rPr>
          <w:rFonts w:asciiTheme="minorHAnsi" w:hAnsiTheme="minorHAnsi" w:cstheme="minorHAnsi"/>
        </w:rPr>
        <w:t xml:space="preserve">Tabulā ir redzami darba vietas vai darba veida nosaukumi un to minimālais apgaismojuma līmenis virs darba zonas, kurš ir norādīts luksos. Pēc Ministru kabineta noteikumiem Nr.359 “Darba aizsardzības prasības darba vietās” (spēkā no 01.01.2010.) darba vietas nodrošina ar dabisko apgaismojumu un aprīko ar mākslīgo apgaismojumu tā, lai kopējais apgaismojums būtu pietiekams nodarbināto drošībai un veselībai, ņemot vērā šo noteikumu 2.pielikumu, kā arī apgaismes ķermeņus uztur kārtībā un regulāri tīra. </w:t>
      </w:r>
    </w:p>
    <w:p w14:paraId="32CE4EBC" w14:textId="77777777" w:rsidR="006556BC" w:rsidRPr="00BA0393" w:rsidRDefault="006556BC" w:rsidP="006556BC">
      <w:pPr>
        <w:jc w:val="both"/>
        <w:rPr>
          <w:rFonts w:asciiTheme="minorHAnsi" w:hAnsiTheme="minorHAnsi" w:cstheme="minorHAnsi"/>
        </w:rPr>
      </w:pPr>
      <w:r w:rsidRPr="00BA0393">
        <w:rPr>
          <w:rFonts w:asciiTheme="minorHAnsi" w:hAnsiTheme="minorHAnsi" w:cstheme="minorHAnsi"/>
        </w:rPr>
        <w:t>Apgaismojuma līmenis darba vietā var būt augstāks, bet nedrīkst radīt nelaimes gadījuma risku, tai skaitā paaugstinātu redzes sasprindzinājumu un apžilbinājumu. Apgaismes ķermeņi darba telpās un ejās ir izvietoti tā, lai pasargātu nodarbinātos no nelaimes gadījumu un arodslimību riska, kas saistīts ar nepietiekamu apgaismojumu.</w:t>
      </w:r>
    </w:p>
    <w:p w14:paraId="2FAF44FC" w14:textId="5CB00AB5" w:rsidR="006556BC" w:rsidRPr="00BA0393" w:rsidRDefault="006556BC" w:rsidP="006556BC">
      <w:pPr>
        <w:jc w:val="both"/>
        <w:rPr>
          <w:rFonts w:asciiTheme="minorHAnsi" w:hAnsiTheme="minorHAnsi" w:cstheme="minorHAnsi"/>
        </w:rPr>
      </w:pPr>
      <w:r w:rsidRPr="00BA0393">
        <w:rPr>
          <w:rFonts w:asciiTheme="minorHAnsi" w:hAnsiTheme="minorHAnsi" w:cstheme="minorHAnsi"/>
        </w:rPr>
        <w:t>Apgaismojuma pārkares vai stiprinājuma zemākā punkta vertikālais attālums no brauktuves virsmas ieteicams, ne mazāks kā 6 m. Līdzīgi virs gājēju zonām vai ceļiem</w:t>
      </w:r>
      <w:r w:rsidR="00C817B4" w:rsidRPr="00BA0393">
        <w:rPr>
          <w:rFonts w:asciiTheme="minorHAnsi" w:hAnsiTheme="minorHAnsi" w:cstheme="minorHAnsi"/>
        </w:rPr>
        <w:t xml:space="preserve"> tas</w:t>
      </w:r>
      <w:r w:rsidRPr="00BA0393">
        <w:rPr>
          <w:rFonts w:asciiTheme="minorHAnsi" w:hAnsiTheme="minorHAnsi" w:cstheme="minorHAnsi"/>
        </w:rPr>
        <w:t xml:space="preserve"> ne</w:t>
      </w:r>
      <w:r w:rsidR="00C817B4" w:rsidRPr="00BA0393">
        <w:rPr>
          <w:rFonts w:asciiTheme="minorHAnsi" w:hAnsiTheme="minorHAnsi" w:cstheme="minorHAnsi"/>
        </w:rPr>
        <w:t>drīkst</w:t>
      </w:r>
      <w:r w:rsidRPr="00BA0393">
        <w:rPr>
          <w:rFonts w:asciiTheme="minorHAnsi" w:hAnsiTheme="minorHAnsi" w:cstheme="minorHAnsi"/>
        </w:rPr>
        <w:t xml:space="preserve"> būt </w:t>
      </w:r>
      <w:r w:rsidR="00C817B4" w:rsidRPr="00BA0393">
        <w:rPr>
          <w:rFonts w:asciiTheme="minorHAnsi" w:hAnsiTheme="minorHAnsi" w:cstheme="minorHAnsi"/>
        </w:rPr>
        <w:t>zemāks</w:t>
      </w:r>
      <w:r w:rsidRPr="00BA0393">
        <w:rPr>
          <w:rFonts w:asciiTheme="minorHAnsi" w:hAnsiTheme="minorHAnsi" w:cstheme="minorHAnsi"/>
        </w:rPr>
        <w:t xml:space="preserve"> par 2.5 m.</w:t>
      </w:r>
    </w:p>
    <w:p w14:paraId="71F64458" w14:textId="77777777" w:rsidR="006556BC" w:rsidRPr="00BA0393" w:rsidRDefault="006556BC" w:rsidP="006556BC">
      <w:pPr>
        <w:tabs>
          <w:tab w:val="left" w:pos="3759"/>
        </w:tabs>
        <w:jc w:val="both"/>
        <w:rPr>
          <w:rFonts w:asciiTheme="minorHAnsi" w:hAnsiTheme="minorHAnsi" w:cstheme="minorHAnsi"/>
        </w:rPr>
      </w:pPr>
      <w:r w:rsidRPr="00BA0393">
        <w:rPr>
          <w:rFonts w:asciiTheme="minorHAnsi" w:hAnsiTheme="minorHAnsi" w:cstheme="minorHAnsi"/>
        </w:rPr>
        <w:tab/>
      </w:r>
    </w:p>
    <w:p w14:paraId="0FA8EB25" w14:textId="77777777" w:rsidR="006556BC" w:rsidRPr="00BA0393" w:rsidRDefault="006556BC" w:rsidP="006556BC">
      <w:pPr>
        <w:jc w:val="both"/>
        <w:rPr>
          <w:rFonts w:asciiTheme="minorHAnsi" w:hAnsiTheme="minorHAnsi" w:cstheme="minorHAnsi"/>
        </w:rPr>
      </w:pPr>
      <w:r w:rsidRPr="00BA0393">
        <w:rPr>
          <w:rFonts w:asciiTheme="minorHAnsi" w:hAnsiTheme="minorHAnsi" w:cstheme="minorHAnsi"/>
        </w:rPr>
        <w:t>Elektrodrošību būvlaukumā jānodrošināta atbilstoši patērētāju elektroiekārtu tehniskās un drošības ekspluatācijas noteikumiem.</w:t>
      </w:r>
    </w:p>
    <w:p w14:paraId="5E5191A1" w14:textId="77777777" w:rsidR="006556BC" w:rsidRPr="00BA0393" w:rsidRDefault="006556BC" w:rsidP="006556BC">
      <w:pPr>
        <w:jc w:val="both"/>
        <w:rPr>
          <w:rFonts w:asciiTheme="minorHAnsi" w:hAnsiTheme="minorHAnsi" w:cstheme="minorHAnsi"/>
        </w:rPr>
      </w:pPr>
    </w:p>
    <w:p w14:paraId="7A4CA740" w14:textId="77777777" w:rsidR="006556BC" w:rsidRPr="00BA0393" w:rsidRDefault="006556BC" w:rsidP="006556BC">
      <w:pPr>
        <w:jc w:val="both"/>
        <w:rPr>
          <w:rFonts w:asciiTheme="minorHAnsi" w:hAnsiTheme="minorHAnsi" w:cstheme="minorHAnsi"/>
        </w:rPr>
      </w:pPr>
      <w:r w:rsidRPr="00BA0393">
        <w:rPr>
          <w:rFonts w:asciiTheme="minorHAnsi" w:hAnsiTheme="minorHAnsi" w:cstheme="minorHAnsi"/>
        </w:rPr>
        <w:t>Materiālu nokraušana un glabāšana jāveic tādejādi, lai tie darba veikšanā neradītu bīstamību un nenorobežotu ejas un brauktuves.</w:t>
      </w:r>
    </w:p>
    <w:p w14:paraId="69B93351" w14:textId="77777777" w:rsidR="006556BC" w:rsidRPr="00BA0393" w:rsidRDefault="006556BC" w:rsidP="006556BC">
      <w:pPr>
        <w:jc w:val="both"/>
        <w:rPr>
          <w:rFonts w:asciiTheme="minorHAnsi" w:hAnsiTheme="minorHAnsi" w:cstheme="minorHAnsi"/>
        </w:rPr>
      </w:pPr>
      <w:r w:rsidRPr="00BA0393">
        <w:rPr>
          <w:rFonts w:asciiTheme="minorHAnsi" w:hAnsiTheme="minorHAnsi" w:cstheme="minorHAnsi"/>
        </w:rPr>
        <w:t>Organizējot būvlaukumu, jānosaka bīstamās zonas, kurās pastāvīgi darbojas vai potenciāli var darboties bīstami ražošanas faktori (vai riska faktori).</w:t>
      </w:r>
    </w:p>
    <w:p w14:paraId="00F28804" w14:textId="77777777" w:rsidR="006556BC" w:rsidRPr="00BA0393" w:rsidRDefault="006556BC" w:rsidP="006556BC">
      <w:pPr>
        <w:jc w:val="both"/>
        <w:rPr>
          <w:rFonts w:asciiTheme="minorHAnsi" w:hAnsiTheme="minorHAnsi" w:cstheme="minorHAnsi"/>
        </w:rPr>
      </w:pPr>
      <w:r w:rsidRPr="00BA0393">
        <w:rPr>
          <w:rFonts w:asciiTheme="minorHAnsi" w:hAnsiTheme="minorHAnsi" w:cstheme="minorHAnsi"/>
        </w:rPr>
        <w:t>Bīstamās zonas jāiezīmē ar drošības zīmēm un noteiktas formas uzrakstiem.</w:t>
      </w:r>
    </w:p>
    <w:p w14:paraId="7358AFE8" w14:textId="77777777" w:rsidR="006556BC" w:rsidRPr="00BA0393" w:rsidRDefault="006556BC" w:rsidP="006556BC">
      <w:pPr>
        <w:jc w:val="both"/>
        <w:rPr>
          <w:rFonts w:asciiTheme="minorHAnsi" w:hAnsiTheme="minorHAnsi" w:cstheme="minorHAnsi"/>
        </w:rPr>
      </w:pPr>
    </w:p>
    <w:p w14:paraId="2C6148CD" w14:textId="77777777" w:rsidR="006556BC" w:rsidRPr="00BA0393" w:rsidRDefault="006556BC" w:rsidP="006556BC">
      <w:pPr>
        <w:jc w:val="both"/>
        <w:rPr>
          <w:rFonts w:asciiTheme="minorHAnsi" w:hAnsiTheme="minorHAnsi" w:cstheme="minorHAnsi"/>
        </w:rPr>
      </w:pPr>
      <w:r w:rsidRPr="00BA0393">
        <w:rPr>
          <w:rFonts w:asciiTheme="minorHAnsi" w:hAnsiTheme="minorHAnsi" w:cstheme="minorHAnsi"/>
        </w:rPr>
        <w:t>Pie pastāvīgas darbības ražošanas faktoriem pieder šādas zonas:</w:t>
      </w:r>
    </w:p>
    <w:p w14:paraId="2B32A6AF" w14:textId="77777777" w:rsidR="006556BC" w:rsidRPr="00BA0393" w:rsidRDefault="006556BC" w:rsidP="006556BC">
      <w:pPr>
        <w:jc w:val="both"/>
        <w:rPr>
          <w:rFonts w:asciiTheme="minorHAnsi" w:hAnsiTheme="minorHAnsi" w:cstheme="minorHAnsi"/>
        </w:rPr>
      </w:pPr>
    </w:p>
    <w:p w14:paraId="5131429E" w14:textId="77777777" w:rsidR="006556BC" w:rsidRPr="00BA0393" w:rsidRDefault="006556BC" w:rsidP="00873339">
      <w:pPr>
        <w:pStyle w:val="ListParagraph"/>
        <w:numPr>
          <w:ilvl w:val="0"/>
          <w:numId w:val="16"/>
        </w:numPr>
        <w:jc w:val="both"/>
        <w:rPr>
          <w:rFonts w:asciiTheme="minorHAnsi" w:hAnsiTheme="minorHAnsi" w:cstheme="minorHAnsi"/>
        </w:rPr>
      </w:pPr>
      <w:r w:rsidRPr="00BA0393">
        <w:rPr>
          <w:rFonts w:asciiTheme="minorHAnsi" w:hAnsiTheme="minorHAnsi" w:cstheme="minorHAnsi"/>
        </w:rPr>
        <w:t>elektroiekārtu neizolētu strāvu vadošu daļu tuvumā;</w:t>
      </w:r>
    </w:p>
    <w:p w14:paraId="3F8F4A0A" w14:textId="77777777" w:rsidR="006556BC" w:rsidRPr="00BA0393" w:rsidRDefault="006556BC" w:rsidP="00873339">
      <w:pPr>
        <w:pStyle w:val="ListParagraph"/>
        <w:numPr>
          <w:ilvl w:val="0"/>
          <w:numId w:val="16"/>
        </w:numPr>
        <w:jc w:val="both"/>
        <w:rPr>
          <w:rFonts w:asciiTheme="minorHAnsi" w:hAnsiTheme="minorHAnsi" w:cstheme="minorHAnsi"/>
        </w:rPr>
      </w:pPr>
      <w:r w:rsidRPr="00BA0393">
        <w:rPr>
          <w:rFonts w:asciiTheme="minorHAnsi" w:hAnsiTheme="minorHAnsi" w:cstheme="minorHAnsi"/>
        </w:rPr>
        <w:t>mašīnu un iekārtu vai to sastāvdaļu un darbīgo daļu pārvietošanās vietās;</w:t>
      </w:r>
    </w:p>
    <w:p w14:paraId="77182F55" w14:textId="77777777" w:rsidR="006556BC" w:rsidRPr="00BA0393" w:rsidRDefault="006556BC" w:rsidP="00873339">
      <w:pPr>
        <w:pStyle w:val="ListParagraph"/>
        <w:numPr>
          <w:ilvl w:val="0"/>
          <w:numId w:val="16"/>
        </w:numPr>
        <w:jc w:val="both"/>
        <w:rPr>
          <w:rFonts w:asciiTheme="minorHAnsi" w:hAnsiTheme="minorHAnsi" w:cstheme="minorHAnsi"/>
        </w:rPr>
      </w:pPr>
      <w:r w:rsidRPr="00BA0393">
        <w:rPr>
          <w:rFonts w:asciiTheme="minorHAnsi" w:hAnsiTheme="minorHAnsi" w:cstheme="minorHAnsi"/>
        </w:rPr>
        <w:t>vietas, virs kurām notiek kravu pārvietošana ar celtņiem.</w:t>
      </w:r>
    </w:p>
    <w:p w14:paraId="5D01BD93" w14:textId="3EA4D51E" w:rsidR="00FF50DB" w:rsidRPr="00BA0393" w:rsidRDefault="006225C0" w:rsidP="009C6A46">
      <w:pPr>
        <w:jc w:val="both"/>
        <w:rPr>
          <w:rFonts w:asciiTheme="minorHAnsi" w:hAnsiTheme="minorHAnsi" w:cstheme="minorHAnsi"/>
          <w:b/>
          <w:sz w:val="28"/>
          <w:szCs w:val="28"/>
        </w:rPr>
      </w:pPr>
      <w:r w:rsidRPr="00BA0393">
        <w:rPr>
          <w:rFonts w:asciiTheme="minorHAnsi" w:hAnsiTheme="minorHAnsi" w:cstheme="minorHAnsi"/>
          <w:b/>
          <w:sz w:val="28"/>
          <w:szCs w:val="28"/>
        </w:rPr>
        <w:br w:type="page"/>
      </w:r>
    </w:p>
    <w:p w14:paraId="41217D2B" w14:textId="4403B349" w:rsidR="006556BC" w:rsidRPr="00BA0393" w:rsidRDefault="006556BC" w:rsidP="006556BC">
      <w:pPr>
        <w:widowControl/>
        <w:suppressAutoHyphens w:val="0"/>
        <w:jc w:val="both"/>
        <w:rPr>
          <w:rFonts w:asciiTheme="minorHAnsi" w:hAnsiTheme="minorHAnsi" w:cstheme="minorHAnsi"/>
          <w:b/>
          <w:sz w:val="28"/>
          <w:szCs w:val="28"/>
        </w:rPr>
      </w:pPr>
      <w:r w:rsidRPr="00BA0393">
        <w:rPr>
          <w:rFonts w:asciiTheme="minorHAnsi" w:hAnsiTheme="minorHAnsi" w:cstheme="minorHAnsi"/>
          <w:b/>
          <w:sz w:val="28"/>
          <w:szCs w:val="28"/>
        </w:rPr>
        <w:lastRenderedPageBreak/>
        <w:t>6.</w:t>
      </w:r>
      <w:r w:rsidR="006225C0" w:rsidRPr="00BA0393">
        <w:rPr>
          <w:rFonts w:asciiTheme="minorHAnsi" w:hAnsiTheme="minorHAnsi" w:cstheme="minorHAnsi"/>
          <w:b/>
          <w:sz w:val="28"/>
          <w:szCs w:val="28"/>
        </w:rPr>
        <w:t xml:space="preserve"> </w:t>
      </w:r>
      <w:r w:rsidRPr="00BA0393">
        <w:rPr>
          <w:rFonts w:asciiTheme="minorHAnsi" w:hAnsiTheme="minorHAnsi" w:cstheme="minorHAnsi"/>
          <w:b/>
          <w:sz w:val="28"/>
          <w:szCs w:val="28"/>
        </w:rPr>
        <w:t>UGUNSDROŠĪBAS PASĀKUMI</w:t>
      </w:r>
    </w:p>
    <w:p w14:paraId="3CCBBC1A" w14:textId="15D25620" w:rsidR="006556BC" w:rsidRDefault="006556BC" w:rsidP="006556BC">
      <w:pPr>
        <w:widowControl/>
        <w:suppressAutoHyphens w:val="0"/>
        <w:jc w:val="both"/>
        <w:rPr>
          <w:rFonts w:asciiTheme="minorHAnsi" w:hAnsiTheme="minorHAnsi" w:cstheme="minorHAnsi"/>
        </w:rPr>
      </w:pPr>
    </w:p>
    <w:p w14:paraId="5233D9A7" w14:textId="34715927" w:rsidR="00EE3AEB" w:rsidRPr="00BA0393" w:rsidRDefault="00EE3AEB" w:rsidP="00EE3AEB">
      <w:pPr>
        <w:jc w:val="both"/>
        <w:rPr>
          <w:rFonts w:asciiTheme="minorHAnsi" w:hAnsiTheme="minorHAnsi" w:cstheme="minorHAnsi"/>
          <w:b/>
        </w:rPr>
      </w:pPr>
      <w:r>
        <w:rPr>
          <w:rFonts w:asciiTheme="minorHAnsi" w:hAnsiTheme="minorHAnsi" w:cstheme="minorHAnsi"/>
          <w:b/>
        </w:rPr>
        <w:t>6</w:t>
      </w:r>
      <w:r w:rsidRPr="00BA0393">
        <w:rPr>
          <w:rFonts w:asciiTheme="minorHAnsi" w:hAnsiTheme="minorHAnsi" w:cstheme="minorHAnsi"/>
          <w:b/>
        </w:rPr>
        <w:t>.</w:t>
      </w:r>
      <w:r>
        <w:rPr>
          <w:rFonts w:asciiTheme="minorHAnsi" w:hAnsiTheme="minorHAnsi" w:cstheme="minorHAnsi"/>
          <w:b/>
        </w:rPr>
        <w:t>1</w:t>
      </w:r>
      <w:r w:rsidR="000E0F38">
        <w:rPr>
          <w:rFonts w:asciiTheme="minorHAnsi" w:hAnsiTheme="minorHAnsi" w:cstheme="minorHAnsi"/>
          <w:b/>
        </w:rPr>
        <w:t>.</w:t>
      </w:r>
      <w:r w:rsidRPr="00BA0393">
        <w:rPr>
          <w:rFonts w:asciiTheme="minorHAnsi" w:hAnsiTheme="minorHAnsi" w:cstheme="minorHAnsi"/>
          <w:b/>
        </w:rPr>
        <w:t xml:space="preserve"> </w:t>
      </w:r>
      <w:r>
        <w:rPr>
          <w:rFonts w:asciiTheme="minorHAnsi" w:hAnsiTheme="minorHAnsi" w:cstheme="minorHAnsi"/>
          <w:b/>
        </w:rPr>
        <w:t>Vispārīgā informācija</w:t>
      </w:r>
    </w:p>
    <w:p w14:paraId="7C7FE9A8" w14:textId="77777777" w:rsidR="00EE3AEB" w:rsidRPr="00BA0393" w:rsidRDefault="00EE3AEB" w:rsidP="006556BC">
      <w:pPr>
        <w:widowControl/>
        <w:suppressAutoHyphens w:val="0"/>
        <w:jc w:val="both"/>
        <w:rPr>
          <w:rFonts w:asciiTheme="minorHAnsi" w:hAnsiTheme="minorHAnsi" w:cstheme="minorHAnsi"/>
        </w:rPr>
      </w:pPr>
    </w:p>
    <w:p w14:paraId="5894069D" w14:textId="77777777" w:rsidR="005F65E6" w:rsidRPr="005F65E6" w:rsidRDefault="006556BC" w:rsidP="005F65E6">
      <w:pPr>
        <w:jc w:val="both"/>
        <w:rPr>
          <w:rFonts w:asciiTheme="minorHAnsi" w:hAnsiTheme="minorHAnsi" w:cstheme="minorHAnsi"/>
        </w:rPr>
      </w:pPr>
      <w:r w:rsidRPr="00BA0393">
        <w:rPr>
          <w:rFonts w:asciiTheme="minorHAnsi" w:hAnsiTheme="minorHAnsi" w:cstheme="minorHAnsi"/>
        </w:rPr>
        <w:t>Ugunsdrošību būvlaukumā un darbavietās jānodrošina atbilstoši MK noteikumiem Nr. 238 “Ugunsdrošības noteikumi”</w:t>
      </w:r>
      <w:r w:rsidR="00A30877" w:rsidRPr="00BA0393">
        <w:rPr>
          <w:rFonts w:asciiTheme="minorHAnsi" w:hAnsiTheme="minorHAnsi" w:cstheme="minorHAnsi"/>
        </w:rPr>
        <w:t>.</w:t>
      </w:r>
      <w:r w:rsidR="00036F24" w:rsidRPr="00BA0393">
        <w:rPr>
          <w:rFonts w:asciiTheme="minorHAnsi" w:hAnsiTheme="minorHAnsi" w:cstheme="minorHAnsi"/>
        </w:rPr>
        <w:t xml:space="preserve"> Par ugunsdrošības prasību ievērošanu būvobjektā un būvdarbu izpildes gaitā atbild būv</w:t>
      </w:r>
      <w:r w:rsidR="00036F24" w:rsidRPr="00BA0393">
        <w:rPr>
          <w:rFonts w:asciiTheme="minorHAnsi" w:hAnsiTheme="minorHAnsi" w:cstheme="minorHAnsi"/>
        </w:rPr>
        <w:softHyphen/>
        <w:t>darbu veicējs.</w:t>
      </w:r>
      <w:r w:rsidR="00D65360" w:rsidRPr="00BA0393">
        <w:rPr>
          <w:rFonts w:asciiTheme="minorHAnsi" w:hAnsiTheme="minorHAnsi" w:cstheme="minorHAnsi"/>
        </w:rPr>
        <w:t xml:space="preserve"> Būvobjektu jānodrošina ar ugunsdrošibai lietojamām drošības zīmēm atbilstoši LVS 446 prasībām.</w:t>
      </w:r>
      <w:r w:rsidR="005F65E6">
        <w:rPr>
          <w:rFonts w:asciiTheme="minorHAnsi" w:hAnsiTheme="minorHAnsi" w:cstheme="minorHAnsi"/>
        </w:rPr>
        <w:t xml:space="preserve"> </w:t>
      </w:r>
      <w:r w:rsidR="005F65E6" w:rsidRPr="005F65E6">
        <w:rPr>
          <w:rFonts w:asciiTheme="minorHAnsi" w:hAnsiTheme="minorHAnsi" w:cstheme="minorHAnsi"/>
        </w:rPr>
        <w:t>Par ugunsdrošības prasību ievērošanu būvobjektā un būvdarbu izpildes gaitā atbild būv</w:t>
      </w:r>
      <w:r w:rsidR="005F65E6" w:rsidRPr="005F65E6">
        <w:rPr>
          <w:rFonts w:asciiTheme="minorHAnsi" w:hAnsiTheme="minorHAnsi" w:cstheme="minorHAnsi"/>
        </w:rPr>
        <w:softHyphen/>
        <w:t>darbu veicējs.</w:t>
      </w:r>
    </w:p>
    <w:p w14:paraId="108EAA61" w14:textId="77777777" w:rsidR="0083164D" w:rsidRDefault="0083164D" w:rsidP="006556BC">
      <w:pPr>
        <w:jc w:val="both"/>
        <w:rPr>
          <w:rFonts w:asciiTheme="minorHAnsi" w:hAnsiTheme="minorHAnsi" w:cstheme="minorHAnsi"/>
        </w:rPr>
      </w:pPr>
    </w:p>
    <w:p w14:paraId="6EAC48BA" w14:textId="7B75FF5C" w:rsidR="00EE3AEB" w:rsidRPr="00BA0393" w:rsidRDefault="00EE3AEB" w:rsidP="00EE3AEB">
      <w:pPr>
        <w:jc w:val="both"/>
        <w:rPr>
          <w:rFonts w:asciiTheme="minorHAnsi" w:hAnsiTheme="minorHAnsi" w:cstheme="minorHAnsi"/>
          <w:b/>
        </w:rPr>
      </w:pPr>
      <w:r>
        <w:rPr>
          <w:rFonts w:asciiTheme="minorHAnsi" w:hAnsiTheme="minorHAnsi" w:cstheme="minorHAnsi"/>
          <w:b/>
        </w:rPr>
        <w:t>6</w:t>
      </w:r>
      <w:r w:rsidRPr="00BA0393">
        <w:rPr>
          <w:rFonts w:asciiTheme="minorHAnsi" w:hAnsiTheme="minorHAnsi" w:cstheme="minorHAnsi"/>
          <w:b/>
        </w:rPr>
        <w:t>.</w:t>
      </w:r>
      <w:r>
        <w:rPr>
          <w:rFonts w:asciiTheme="minorHAnsi" w:hAnsiTheme="minorHAnsi" w:cstheme="minorHAnsi"/>
          <w:b/>
        </w:rPr>
        <w:t>2</w:t>
      </w:r>
      <w:r w:rsidR="000E0F38">
        <w:rPr>
          <w:rFonts w:asciiTheme="minorHAnsi" w:hAnsiTheme="minorHAnsi" w:cstheme="minorHAnsi"/>
          <w:b/>
        </w:rPr>
        <w:t>.</w:t>
      </w:r>
      <w:r w:rsidRPr="00BA0393">
        <w:rPr>
          <w:rFonts w:asciiTheme="minorHAnsi" w:hAnsiTheme="minorHAnsi" w:cstheme="minorHAnsi"/>
          <w:b/>
        </w:rPr>
        <w:t xml:space="preserve"> </w:t>
      </w:r>
      <w:r>
        <w:rPr>
          <w:rFonts w:asciiTheme="minorHAnsi" w:hAnsiTheme="minorHAnsi" w:cstheme="minorHAnsi"/>
          <w:b/>
        </w:rPr>
        <w:t>Iesaistīto pušu atbildība</w:t>
      </w:r>
    </w:p>
    <w:p w14:paraId="48012319" w14:textId="1A8A96AD" w:rsidR="00EE3AEB" w:rsidRDefault="00EE3AEB" w:rsidP="006556BC">
      <w:pPr>
        <w:jc w:val="both"/>
        <w:rPr>
          <w:rFonts w:asciiTheme="minorHAnsi" w:hAnsiTheme="minorHAnsi" w:cstheme="minorHAnsi"/>
        </w:rPr>
      </w:pPr>
    </w:p>
    <w:p w14:paraId="4C17F584" w14:textId="77777777" w:rsidR="00DD3E87" w:rsidRPr="000B19C9" w:rsidRDefault="00DD3E87" w:rsidP="00DD3E87">
      <w:pPr>
        <w:jc w:val="both"/>
        <w:rPr>
          <w:rFonts w:asciiTheme="minorHAnsi" w:hAnsiTheme="minorHAnsi" w:cstheme="minorHAnsi"/>
        </w:rPr>
      </w:pPr>
      <w:r w:rsidRPr="00DD3E87">
        <w:rPr>
          <w:rFonts w:asciiTheme="minorHAnsi" w:hAnsiTheme="minorHAnsi" w:cstheme="minorHAnsi"/>
        </w:rPr>
        <w:t>Par ugunsdrošības prasību ievērošanu būvobjektā un būvdarbu izpildes gaitā atbild būv</w:t>
      </w:r>
      <w:r w:rsidRPr="00DD3E87">
        <w:rPr>
          <w:rFonts w:asciiTheme="minorHAnsi" w:hAnsiTheme="minorHAnsi" w:cstheme="minorHAnsi"/>
        </w:rPr>
        <w:softHyphen/>
        <w:t xml:space="preserve">darbu veicējs. Pirms darbu uzsākšanas būvdarbu veicējam ar rīkojumu jānorīko atbildīgo personu par ugunsdrošības </w:t>
      </w:r>
      <w:proofErr w:type="spellStart"/>
      <w:r w:rsidRPr="00DD3E87">
        <w:rPr>
          <w:rFonts w:asciiTheme="minorHAnsi" w:hAnsiTheme="minorHAnsi" w:cstheme="minorHAnsi"/>
        </w:rPr>
        <w:t>prasīu</w:t>
      </w:r>
      <w:proofErr w:type="spellEnd"/>
      <w:r w:rsidRPr="00DD3E87">
        <w:rPr>
          <w:rFonts w:asciiTheme="minorHAnsi" w:hAnsiTheme="minorHAnsi" w:cstheme="minorHAnsi"/>
        </w:rPr>
        <w:t xml:space="preserve"> ievērošanu darbu izpildes vietā. Par prasību neievērošanu būvdarbu veicējs atbild LR normatīvajos aktos noteiktajā kārtībā. Ugunsdrošības prasības, veicot būvdarbus, nosaka MK noteikumi Nr. 238 „Ugunsdrošības noteikumi” (spēkā no 01.09.2016.). Būvobjektu jānodrošina ar ugunsdrošībai lietojamām drošības zīmēm </w:t>
      </w:r>
      <w:r w:rsidRPr="000B19C9">
        <w:rPr>
          <w:rFonts w:asciiTheme="minorHAnsi" w:hAnsiTheme="minorHAnsi" w:cstheme="minorHAnsi"/>
        </w:rPr>
        <w:t>atbilstoši augstāk minēto noteikumu 1. pielikumam “Ugunsdrošībai lietojamās zīmes”.</w:t>
      </w:r>
    </w:p>
    <w:p w14:paraId="4E32ACD5" w14:textId="274E11EF" w:rsidR="00DD3E87" w:rsidRPr="000B19C9" w:rsidRDefault="00DD3E87" w:rsidP="00DD3E87">
      <w:pPr>
        <w:jc w:val="both"/>
        <w:rPr>
          <w:rFonts w:asciiTheme="minorHAnsi" w:hAnsiTheme="minorHAnsi" w:cstheme="minorHAnsi"/>
        </w:rPr>
      </w:pPr>
      <w:r w:rsidRPr="000B19C9">
        <w:rPr>
          <w:rFonts w:asciiTheme="minorHAnsi" w:hAnsiTheme="minorHAnsi" w:cstheme="minorHAnsi"/>
        </w:rPr>
        <w:t>Ugunsgrēka gadījumā ugunsdzēsība notiek ar ugunsdzēsības ABC pulvera aparātiem un pieslēdzoties pie ugunsdzēsības vajadzībām paredzētām ūdens ņemšanas vietām</w:t>
      </w:r>
      <w:r w:rsidR="000B19C9" w:rsidRPr="000B19C9">
        <w:rPr>
          <w:rFonts w:asciiTheme="minorHAnsi" w:hAnsiTheme="minorHAnsi" w:cstheme="minorHAnsi"/>
        </w:rPr>
        <w:t>.</w:t>
      </w:r>
      <w:r w:rsidR="00B57EAA">
        <w:rPr>
          <w:rFonts w:asciiTheme="minorHAnsi" w:hAnsiTheme="minorHAnsi" w:cstheme="minorHAnsi"/>
        </w:rPr>
        <w:t xml:space="preserve"> Tā kā piestātnes pasē norādīti 4 ugunsdzēsības hidranti, bet topogrāfijā redzams tikai 1 ugunsdzēsības hidrants, tad p</w:t>
      </w:r>
      <w:r w:rsidR="000B19C9" w:rsidRPr="000B19C9">
        <w:rPr>
          <w:rFonts w:asciiTheme="minorHAnsi" w:hAnsiTheme="minorHAnsi" w:cstheme="minorHAnsi"/>
        </w:rPr>
        <w:t>irms būvdarbu uzsākšanas ūdens ņemšanas vietas noskaidrot no SIA “</w:t>
      </w:r>
      <w:proofErr w:type="spellStart"/>
      <w:r w:rsidR="000B19C9" w:rsidRPr="000B19C9">
        <w:rPr>
          <w:rFonts w:asciiTheme="minorHAnsi" w:hAnsiTheme="minorHAnsi" w:cstheme="minorHAnsi"/>
        </w:rPr>
        <w:t>Noord</w:t>
      </w:r>
      <w:proofErr w:type="spellEnd"/>
      <w:r w:rsidR="000B19C9" w:rsidRPr="000B19C9">
        <w:rPr>
          <w:rFonts w:asciiTheme="minorHAnsi" w:hAnsiTheme="minorHAnsi" w:cstheme="minorHAnsi"/>
        </w:rPr>
        <w:t xml:space="preserve"> </w:t>
      </w:r>
      <w:proofErr w:type="spellStart"/>
      <w:r w:rsidR="000B19C9" w:rsidRPr="000B19C9">
        <w:rPr>
          <w:rFonts w:asciiTheme="minorHAnsi" w:hAnsiTheme="minorHAnsi" w:cstheme="minorHAnsi"/>
        </w:rPr>
        <w:t>Natie</w:t>
      </w:r>
      <w:proofErr w:type="spellEnd"/>
      <w:r w:rsidR="000B19C9" w:rsidRPr="000B19C9">
        <w:rPr>
          <w:rFonts w:asciiTheme="minorHAnsi" w:hAnsiTheme="minorHAnsi" w:cstheme="minorHAnsi"/>
        </w:rPr>
        <w:t xml:space="preserve"> Ventspils </w:t>
      </w:r>
      <w:proofErr w:type="spellStart"/>
      <w:r w:rsidR="000B19C9" w:rsidRPr="000B19C9">
        <w:rPr>
          <w:rFonts w:asciiTheme="minorHAnsi" w:hAnsiTheme="minorHAnsi" w:cstheme="minorHAnsi"/>
        </w:rPr>
        <w:t>terminal</w:t>
      </w:r>
      <w:proofErr w:type="spellEnd"/>
      <w:r w:rsidR="000B19C9" w:rsidRPr="000B19C9">
        <w:rPr>
          <w:rFonts w:asciiTheme="minorHAnsi" w:hAnsiTheme="minorHAnsi" w:cstheme="minorHAnsi"/>
        </w:rPr>
        <w:t>” pārstāvja, kas atbildīgs par ugunsdrošību piestātnes teritorijā.</w:t>
      </w:r>
      <w:r w:rsidRPr="000B19C9">
        <w:rPr>
          <w:rFonts w:asciiTheme="minorHAnsi" w:hAnsiTheme="minorHAnsi" w:cstheme="minorHAnsi"/>
        </w:rPr>
        <w:t xml:space="preserve"> </w:t>
      </w:r>
    </w:p>
    <w:p w14:paraId="091D4618" w14:textId="77777777" w:rsidR="00DD3E87" w:rsidRPr="00DD3E87" w:rsidRDefault="00DD3E87" w:rsidP="00DD3E87">
      <w:pPr>
        <w:jc w:val="both"/>
        <w:rPr>
          <w:rFonts w:asciiTheme="minorHAnsi" w:hAnsiTheme="minorHAnsi" w:cstheme="minorHAnsi"/>
        </w:rPr>
      </w:pPr>
      <w:r w:rsidRPr="00DD3E87">
        <w:rPr>
          <w:rFonts w:asciiTheme="minorHAnsi" w:hAnsiTheme="minorHAnsi" w:cstheme="minorHAnsi"/>
        </w:rPr>
        <w:t>Ugunsdzēsības aparātu un inventāru izvēlas atkarībā no objekta un teritorijas platības, tehnoloģiskā procesa ugunsbīstamības, izmantojamo un uzglabājamo vielu un materiālu fizikālās un ķīmiskās īpašības, kā arī ugunsdzēsības aparātu ražotāju tehniskos noteikumus. Pārnēsājamo ugunsdzēsības aparātu skaitu A un B ugunsgrēku klasēm nosaka saskaņa ar MK noteikumiem Nr. 238 5. pielikumu.</w:t>
      </w:r>
    </w:p>
    <w:p w14:paraId="51C32D3C" w14:textId="71AE4870" w:rsidR="00DD3E87" w:rsidRDefault="00DD3E87" w:rsidP="006556BC">
      <w:pPr>
        <w:jc w:val="both"/>
        <w:rPr>
          <w:rFonts w:asciiTheme="minorHAnsi" w:hAnsiTheme="minorHAnsi" w:cstheme="minorHAnsi"/>
        </w:rPr>
      </w:pPr>
      <w:r w:rsidRPr="00DD3E87">
        <w:rPr>
          <w:rFonts w:asciiTheme="minorHAnsi" w:hAnsiTheme="minorHAnsi" w:cstheme="minorHAnsi"/>
        </w:rPr>
        <w:t xml:space="preserve">Par ugunsdrošības pasākumu ievērošanu pirms un pēc būvdarbiem atbild </w:t>
      </w:r>
      <w:proofErr w:type="spellStart"/>
      <w:r w:rsidRPr="00DD3E87">
        <w:rPr>
          <w:rFonts w:asciiTheme="minorHAnsi" w:hAnsiTheme="minorHAnsi" w:cstheme="minorHAnsi"/>
        </w:rPr>
        <w:t>samnieciskās</w:t>
      </w:r>
      <w:proofErr w:type="spellEnd"/>
      <w:r w:rsidRPr="00DD3E87">
        <w:rPr>
          <w:rFonts w:asciiTheme="minorHAnsi" w:hAnsiTheme="minorHAnsi" w:cstheme="minorHAnsi"/>
        </w:rPr>
        <w:t xml:space="preserve"> darbības objekta atbildīgā persona vai tās </w:t>
      </w:r>
      <w:proofErr w:type="spellStart"/>
      <w:r w:rsidRPr="00DD3E87">
        <w:rPr>
          <w:rFonts w:asciiTheme="minorHAnsi" w:hAnsiTheme="minorHAnsi" w:cstheme="minorHAnsi"/>
        </w:rPr>
        <w:t>rakstveidā</w:t>
      </w:r>
      <w:proofErr w:type="spellEnd"/>
      <w:r w:rsidRPr="00DD3E87">
        <w:rPr>
          <w:rFonts w:asciiTheme="minorHAnsi" w:hAnsiTheme="minorHAnsi" w:cstheme="minorHAnsi"/>
        </w:rPr>
        <w:t xml:space="preserve"> </w:t>
      </w:r>
      <w:proofErr w:type="spellStart"/>
      <w:r w:rsidRPr="00DD3E87">
        <w:rPr>
          <w:rFonts w:asciiTheme="minorHAnsi" w:hAnsiTheme="minorHAnsi" w:cstheme="minorHAnsi"/>
        </w:rPr>
        <w:t>pilnarota</w:t>
      </w:r>
      <w:proofErr w:type="spellEnd"/>
      <w:r w:rsidRPr="00DD3E87">
        <w:rPr>
          <w:rFonts w:asciiTheme="minorHAnsi" w:hAnsiTheme="minorHAnsi" w:cstheme="minorHAnsi"/>
        </w:rPr>
        <w:t xml:space="preserve"> persona.</w:t>
      </w:r>
    </w:p>
    <w:p w14:paraId="6404785E" w14:textId="77777777" w:rsidR="00DD3E87" w:rsidRDefault="00DD3E87" w:rsidP="006556BC">
      <w:pPr>
        <w:jc w:val="both"/>
        <w:rPr>
          <w:rFonts w:asciiTheme="minorHAnsi" w:hAnsiTheme="minorHAnsi" w:cstheme="minorHAnsi"/>
        </w:rPr>
      </w:pPr>
    </w:p>
    <w:p w14:paraId="50E6D77C" w14:textId="78D27696" w:rsidR="00EE3AEB" w:rsidRPr="005E289F" w:rsidRDefault="00EE3AEB" w:rsidP="00EE3AEB">
      <w:pPr>
        <w:jc w:val="both"/>
        <w:rPr>
          <w:rFonts w:asciiTheme="minorHAnsi" w:hAnsiTheme="minorHAnsi" w:cstheme="minorHAnsi"/>
          <w:b/>
        </w:rPr>
      </w:pPr>
      <w:r w:rsidRPr="005E289F">
        <w:rPr>
          <w:rFonts w:asciiTheme="minorHAnsi" w:hAnsiTheme="minorHAnsi" w:cstheme="minorHAnsi"/>
          <w:b/>
        </w:rPr>
        <w:t>6.3</w:t>
      </w:r>
      <w:r w:rsidR="000E0F38" w:rsidRPr="005E289F">
        <w:rPr>
          <w:rFonts w:asciiTheme="minorHAnsi" w:hAnsiTheme="minorHAnsi" w:cstheme="minorHAnsi"/>
          <w:b/>
        </w:rPr>
        <w:t>.</w:t>
      </w:r>
      <w:r w:rsidRPr="005E289F">
        <w:rPr>
          <w:rFonts w:asciiTheme="minorHAnsi" w:hAnsiTheme="minorHAnsi" w:cstheme="minorHAnsi"/>
          <w:b/>
        </w:rPr>
        <w:t xml:space="preserve"> </w:t>
      </w:r>
      <w:r w:rsidR="000E0F38" w:rsidRPr="005E289F">
        <w:rPr>
          <w:rFonts w:asciiTheme="minorHAnsi" w:hAnsiTheme="minorHAnsi" w:cstheme="minorHAnsi"/>
          <w:b/>
        </w:rPr>
        <w:t>Ugunsbīstamu darbu veikšana</w:t>
      </w:r>
    </w:p>
    <w:p w14:paraId="4648893C" w14:textId="304BFA59" w:rsidR="000E0F38" w:rsidRPr="005E289F" w:rsidRDefault="000E0F38" w:rsidP="00EE3AEB">
      <w:pPr>
        <w:jc w:val="both"/>
        <w:rPr>
          <w:rFonts w:asciiTheme="minorHAnsi" w:hAnsiTheme="minorHAnsi" w:cstheme="minorHAnsi"/>
          <w:bCs/>
        </w:rPr>
      </w:pPr>
    </w:p>
    <w:p w14:paraId="50DACB83" w14:textId="77777777" w:rsidR="00DD3E87" w:rsidRPr="005E289F" w:rsidRDefault="00DD3E87" w:rsidP="00DD3E87">
      <w:pPr>
        <w:jc w:val="both"/>
        <w:rPr>
          <w:rFonts w:asciiTheme="minorHAnsi" w:hAnsiTheme="minorHAnsi" w:cstheme="minorHAnsi"/>
          <w:bCs/>
        </w:rPr>
      </w:pPr>
      <w:r w:rsidRPr="005E289F">
        <w:rPr>
          <w:rFonts w:asciiTheme="minorHAnsi" w:hAnsiTheme="minorHAnsi" w:cstheme="minorHAnsi"/>
          <w:bCs/>
        </w:rPr>
        <w:t>Ugunsbīstamos darbus drīkst uzsākt un pabeigt saskaņā ar MK noteikumu Nr. 238 “Ugunsdrošības noteikumi” punktiem no Nr.301. līdz Nr.311. ieskaitot kā arī ņemot vērā p.299., p.313. un p.314.</w:t>
      </w:r>
    </w:p>
    <w:p w14:paraId="74BE44C4" w14:textId="2069DF76" w:rsidR="00DD3E87" w:rsidRPr="005E289F" w:rsidRDefault="00DD3E87" w:rsidP="00DD3E87">
      <w:pPr>
        <w:jc w:val="both"/>
        <w:rPr>
          <w:rFonts w:asciiTheme="minorHAnsi" w:hAnsiTheme="minorHAnsi" w:cstheme="minorHAnsi"/>
          <w:bCs/>
        </w:rPr>
      </w:pPr>
      <w:r w:rsidRPr="005E289F">
        <w:rPr>
          <w:rFonts w:asciiTheme="minorHAnsi" w:hAnsiTheme="minorHAnsi" w:cstheme="minorHAnsi"/>
          <w:bCs/>
        </w:rPr>
        <w:t xml:space="preserve">Saimnieciskās darbības objekta atbildīgā persona vai tās </w:t>
      </w:r>
      <w:proofErr w:type="spellStart"/>
      <w:r w:rsidRPr="005E289F">
        <w:rPr>
          <w:rFonts w:asciiTheme="minorHAnsi" w:hAnsiTheme="minorHAnsi" w:cstheme="minorHAnsi"/>
          <w:bCs/>
        </w:rPr>
        <w:t>rakstveidā</w:t>
      </w:r>
      <w:proofErr w:type="spellEnd"/>
      <w:r w:rsidRPr="005E289F">
        <w:rPr>
          <w:rFonts w:asciiTheme="minorHAnsi" w:hAnsiTheme="minorHAnsi" w:cstheme="minorHAnsi"/>
          <w:bCs/>
        </w:rPr>
        <w:t xml:space="preserve"> pilnvarota persona sastāda un izsniedz darba veicējam norīkojumu ugunsbīstamā darba veikšanai pagaidu vietā. Ugunsbīstamo darbu vietas papildus nodrošina ar ugunsdzēsības aparātiem</w:t>
      </w:r>
      <w:r w:rsidR="005E289F" w:rsidRPr="005E289F">
        <w:rPr>
          <w:rFonts w:asciiTheme="minorHAnsi" w:hAnsiTheme="minorHAnsi" w:cstheme="minorHAnsi"/>
          <w:bCs/>
        </w:rPr>
        <w:t>.</w:t>
      </w:r>
    </w:p>
    <w:p w14:paraId="42610DC9" w14:textId="77777777" w:rsidR="00DD3E87" w:rsidRPr="005E289F" w:rsidRDefault="00DD3E87" w:rsidP="00DD3E87">
      <w:pPr>
        <w:jc w:val="both"/>
        <w:rPr>
          <w:rFonts w:asciiTheme="minorHAnsi" w:hAnsiTheme="minorHAnsi" w:cstheme="minorHAnsi"/>
          <w:bCs/>
        </w:rPr>
      </w:pPr>
      <w:r w:rsidRPr="005E289F">
        <w:rPr>
          <w:rFonts w:asciiTheme="minorHAnsi" w:hAnsiTheme="minorHAnsi" w:cstheme="minorHAnsi"/>
          <w:bCs/>
        </w:rPr>
        <w:t>Metināšanas darbus atļauts veikt:</w:t>
      </w:r>
    </w:p>
    <w:p w14:paraId="205AB828" w14:textId="77777777" w:rsidR="00DD3E87" w:rsidRPr="005E289F" w:rsidRDefault="00DD3E87" w:rsidP="00DD3E87">
      <w:pPr>
        <w:numPr>
          <w:ilvl w:val="0"/>
          <w:numId w:val="40"/>
        </w:numPr>
        <w:jc w:val="both"/>
        <w:rPr>
          <w:rFonts w:asciiTheme="minorHAnsi" w:hAnsiTheme="minorHAnsi" w:cstheme="minorHAnsi"/>
          <w:bCs/>
        </w:rPr>
      </w:pPr>
      <w:r w:rsidRPr="005E289F">
        <w:rPr>
          <w:rFonts w:asciiTheme="minorHAnsi" w:hAnsiTheme="minorHAnsi" w:cstheme="minorHAnsi"/>
          <w:bCs/>
        </w:rPr>
        <w:t xml:space="preserve">atklātos laukumos vismaz 10 m no </w:t>
      </w:r>
      <w:proofErr w:type="spellStart"/>
      <w:r w:rsidRPr="005E289F">
        <w:rPr>
          <w:rFonts w:asciiTheme="minorHAnsi" w:hAnsiTheme="minorHAnsi" w:cstheme="minorHAnsi"/>
          <w:bCs/>
        </w:rPr>
        <w:t>degtspējīgām</w:t>
      </w:r>
      <w:proofErr w:type="spellEnd"/>
      <w:r w:rsidRPr="005E289F">
        <w:rPr>
          <w:rFonts w:asciiTheme="minorHAnsi" w:hAnsiTheme="minorHAnsi" w:cstheme="minorHAnsi"/>
          <w:bCs/>
        </w:rPr>
        <w:t xml:space="preserve"> (</w:t>
      </w:r>
      <w:proofErr w:type="spellStart"/>
      <w:r w:rsidRPr="005E289F">
        <w:rPr>
          <w:rFonts w:asciiTheme="minorHAnsi" w:hAnsiTheme="minorHAnsi" w:cstheme="minorHAnsi"/>
          <w:bCs/>
        </w:rPr>
        <w:t>ugunsreakcijas</w:t>
      </w:r>
      <w:proofErr w:type="spellEnd"/>
      <w:r w:rsidRPr="005E289F">
        <w:rPr>
          <w:rFonts w:asciiTheme="minorHAnsi" w:hAnsiTheme="minorHAnsi" w:cstheme="minorHAnsi"/>
          <w:bCs/>
        </w:rPr>
        <w:t xml:space="preserve"> klase C-s2,d1; D-s2,d2; Ds1;E; E-d2; F) esošajām ēku konstrukcijām;</w:t>
      </w:r>
    </w:p>
    <w:p w14:paraId="53578BBB" w14:textId="77777777" w:rsidR="00DD3E87" w:rsidRPr="005E289F" w:rsidRDefault="00DD3E87" w:rsidP="00DD3E87">
      <w:pPr>
        <w:numPr>
          <w:ilvl w:val="0"/>
          <w:numId w:val="40"/>
        </w:numPr>
        <w:jc w:val="both"/>
        <w:rPr>
          <w:rFonts w:asciiTheme="minorHAnsi" w:hAnsiTheme="minorHAnsi" w:cstheme="minorHAnsi"/>
          <w:bCs/>
        </w:rPr>
      </w:pPr>
      <w:r w:rsidRPr="005E289F">
        <w:rPr>
          <w:rFonts w:asciiTheme="minorHAnsi" w:hAnsiTheme="minorHAnsi" w:cstheme="minorHAnsi"/>
          <w:bCs/>
        </w:rPr>
        <w:t>pagaidu vietās, kas norobežotas no citām telpām ar 2.50 m augstu nedegoša materiāla aizslietni.</w:t>
      </w:r>
    </w:p>
    <w:p w14:paraId="60985D6C" w14:textId="77777777" w:rsidR="00DD3E87" w:rsidRPr="00DD3E87" w:rsidRDefault="00DD3E87" w:rsidP="00DD3E87">
      <w:pPr>
        <w:jc w:val="both"/>
        <w:rPr>
          <w:rFonts w:asciiTheme="minorHAnsi" w:hAnsiTheme="minorHAnsi" w:cstheme="minorHAnsi"/>
          <w:b/>
        </w:rPr>
      </w:pPr>
    </w:p>
    <w:p w14:paraId="6DCFF2E2" w14:textId="77777777" w:rsidR="00DD3E87" w:rsidRDefault="00DD3E87" w:rsidP="00EE3AEB">
      <w:pPr>
        <w:jc w:val="both"/>
        <w:rPr>
          <w:rFonts w:asciiTheme="minorHAnsi" w:hAnsiTheme="minorHAnsi" w:cstheme="minorHAnsi"/>
          <w:b/>
        </w:rPr>
      </w:pPr>
    </w:p>
    <w:p w14:paraId="7B2F5D3E" w14:textId="77777777" w:rsidR="00DD3E87" w:rsidDel="005E40A3" w:rsidRDefault="00DD3E87" w:rsidP="00EE3AEB">
      <w:pPr>
        <w:jc w:val="both"/>
        <w:rPr>
          <w:del w:id="45" w:author="User" w:date="2023-02-03T11:57:00Z"/>
          <w:rFonts w:asciiTheme="minorHAnsi" w:hAnsiTheme="minorHAnsi" w:cstheme="minorHAnsi"/>
          <w:b/>
        </w:rPr>
      </w:pPr>
    </w:p>
    <w:p w14:paraId="737A13C7" w14:textId="77777777" w:rsidR="00DD3E87" w:rsidRDefault="00DD3E87">
      <w:pPr>
        <w:widowControl/>
        <w:suppressAutoHyphens w:val="0"/>
        <w:rPr>
          <w:rFonts w:asciiTheme="minorHAnsi" w:hAnsiTheme="minorHAnsi" w:cstheme="minorHAnsi"/>
          <w:b/>
        </w:rPr>
      </w:pPr>
      <w:r>
        <w:rPr>
          <w:rFonts w:asciiTheme="minorHAnsi" w:hAnsiTheme="minorHAnsi" w:cstheme="minorHAnsi"/>
          <w:b/>
        </w:rPr>
        <w:lastRenderedPageBreak/>
        <w:br w:type="page"/>
      </w:r>
    </w:p>
    <w:p w14:paraId="15794B89" w14:textId="542390E2" w:rsidR="000E0F38" w:rsidRPr="00BA0393" w:rsidRDefault="000E0F38" w:rsidP="000E0F38">
      <w:pPr>
        <w:jc w:val="both"/>
        <w:rPr>
          <w:rFonts w:asciiTheme="minorHAnsi" w:hAnsiTheme="minorHAnsi" w:cstheme="minorHAnsi"/>
          <w:b/>
        </w:rPr>
      </w:pPr>
      <w:r>
        <w:rPr>
          <w:rFonts w:asciiTheme="minorHAnsi" w:hAnsiTheme="minorHAnsi" w:cstheme="minorHAnsi"/>
          <w:b/>
        </w:rPr>
        <w:lastRenderedPageBreak/>
        <w:t>6</w:t>
      </w:r>
      <w:r w:rsidRPr="00BA0393">
        <w:rPr>
          <w:rFonts w:asciiTheme="minorHAnsi" w:hAnsiTheme="minorHAnsi" w:cstheme="minorHAnsi"/>
          <w:b/>
        </w:rPr>
        <w:t>.</w:t>
      </w:r>
      <w:r>
        <w:rPr>
          <w:rFonts w:asciiTheme="minorHAnsi" w:hAnsiTheme="minorHAnsi" w:cstheme="minorHAnsi"/>
          <w:b/>
        </w:rPr>
        <w:t>4.</w:t>
      </w:r>
      <w:r w:rsidRPr="00BA0393">
        <w:rPr>
          <w:rFonts w:asciiTheme="minorHAnsi" w:hAnsiTheme="minorHAnsi" w:cstheme="minorHAnsi"/>
          <w:b/>
        </w:rPr>
        <w:t xml:space="preserve"> </w:t>
      </w:r>
      <w:proofErr w:type="spellStart"/>
      <w:r>
        <w:rPr>
          <w:rFonts w:asciiTheme="minorHAnsi" w:hAnsiTheme="minorHAnsi" w:cstheme="minorHAnsi"/>
          <w:b/>
        </w:rPr>
        <w:t>Būvpilsētiņas</w:t>
      </w:r>
      <w:proofErr w:type="spellEnd"/>
      <w:r>
        <w:rPr>
          <w:rFonts w:asciiTheme="minorHAnsi" w:hAnsiTheme="minorHAnsi" w:cstheme="minorHAnsi"/>
          <w:b/>
        </w:rPr>
        <w:t xml:space="preserve"> ugunsdzēsības aprīkojums</w:t>
      </w:r>
    </w:p>
    <w:p w14:paraId="4D861C72" w14:textId="2CFE23A6" w:rsidR="00461301" w:rsidRPr="00BA0393" w:rsidRDefault="00461301" w:rsidP="006556BC">
      <w:pPr>
        <w:jc w:val="both"/>
        <w:rPr>
          <w:rFonts w:asciiTheme="minorHAnsi" w:hAnsiTheme="minorHAnsi" w:cstheme="minorHAnsi"/>
        </w:rPr>
      </w:pPr>
    </w:p>
    <w:tbl>
      <w:tblPr>
        <w:tblStyle w:val="TableGrid1"/>
        <w:tblW w:w="0" w:type="auto"/>
        <w:jc w:val="center"/>
        <w:tblLook w:val="04A0" w:firstRow="1" w:lastRow="0" w:firstColumn="1" w:lastColumn="0" w:noHBand="0" w:noVBand="1"/>
      </w:tblPr>
      <w:tblGrid>
        <w:gridCol w:w="1220"/>
        <w:gridCol w:w="4232"/>
        <w:gridCol w:w="1358"/>
      </w:tblGrid>
      <w:tr w:rsidR="00461301" w:rsidRPr="00BA0393" w14:paraId="3064A295" w14:textId="77777777" w:rsidTr="00813E4B">
        <w:trPr>
          <w:jc w:val="center"/>
        </w:trPr>
        <w:tc>
          <w:tcPr>
            <w:tcW w:w="6810" w:type="dxa"/>
            <w:gridSpan w:val="3"/>
            <w:vAlign w:val="center"/>
          </w:tcPr>
          <w:p w14:paraId="1CC443AA" w14:textId="77777777" w:rsidR="00461301" w:rsidRPr="005E289F" w:rsidRDefault="00461301" w:rsidP="00813E4B">
            <w:pPr>
              <w:widowControl/>
              <w:suppressAutoHyphens w:val="0"/>
              <w:jc w:val="center"/>
              <w:rPr>
                <w:rFonts w:asciiTheme="minorHAnsi" w:eastAsia="Calibri" w:hAnsiTheme="minorHAnsi" w:cstheme="minorHAnsi"/>
                <w:b/>
                <w:kern w:val="0"/>
                <w:lang w:val="lv-LV" w:eastAsia="en-US" w:bidi="ar-SA"/>
              </w:rPr>
            </w:pPr>
            <w:r w:rsidRPr="005E289F">
              <w:rPr>
                <w:rFonts w:asciiTheme="minorHAnsi" w:eastAsia="Calibri" w:hAnsiTheme="minorHAnsi" w:cstheme="minorHAnsi"/>
                <w:b/>
                <w:kern w:val="0"/>
                <w:lang w:val="lv-LV" w:eastAsia="en-US" w:bidi="ar-SA"/>
              </w:rPr>
              <w:t>Ugunsdzēsības stenda komplektācija</w:t>
            </w:r>
          </w:p>
        </w:tc>
      </w:tr>
      <w:tr w:rsidR="00461301" w:rsidRPr="00BA0393" w14:paraId="221649AA" w14:textId="77777777" w:rsidTr="00813E4B">
        <w:trPr>
          <w:jc w:val="center"/>
        </w:trPr>
        <w:tc>
          <w:tcPr>
            <w:tcW w:w="1220" w:type="dxa"/>
            <w:vAlign w:val="center"/>
          </w:tcPr>
          <w:p w14:paraId="1FBDEF18" w14:textId="77777777" w:rsidR="00461301" w:rsidRPr="005E289F" w:rsidRDefault="00461301" w:rsidP="00813E4B">
            <w:pPr>
              <w:widowControl/>
              <w:suppressAutoHyphens w:val="0"/>
              <w:jc w:val="center"/>
              <w:rPr>
                <w:rFonts w:asciiTheme="minorHAnsi" w:eastAsia="Calibri" w:hAnsiTheme="minorHAnsi" w:cstheme="minorHAnsi"/>
                <w:b/>
                <w:kern w:val="0"/>
                <w:lang w:eastAsia="en-US" w:bidi="ar-SA"/>
              </w:rPr>
            </w:pPr>
            <w:proofErr w:type="spellStart"/>
            <w:r w:rsidRPr="005E289F">
              <w:rPr>
                <w:rFonts w:asciiTheme="minorHAnsi" w:eastAsia="Calibri" w:hAnsiTheme="minorHAnsi" w:cstheme="minorHAnsi"/>
                <w:b/>
                <w:kern w:val="0"/>
                <w:lang w:eastAsia="en-US" w:bidi="ar-SA"/>
              </w:rPr>
              <w:t>Nr.p.k</w:t>
            </w:r>
            <w:proofErr w:type="spellEnd"/>
            <w:r w:rsidRPr="005E289F">
              <w:rPr>
                <w:rFonts w:asciiTheme="minorHAnsi" w:eastAsia="Calibri" w:hAnsiTheme="minorHAnsi" w:cstheme="minorHAnsi"/>
                <w:b/>
                <w:kern w:val="0"/>
                <w:lang w:eastAsia="en-US" w:bidi="ar-SA"/>
              </w:rPr>
              <w:t>.</w:t>
            </w:r>
          </w:p>
        </w:tc>
        <w:tc>
          <w:tcPr>
            <w:tcW w:w="4232" w:type="dxa"/>
            <w:vAlign w:val="center"/>
          </w:tcPr>
          <w:p w14:paraId="548A31B3" w14:textId="77777777" w:rsidR="00461301" w:rsidRPr="005E289F" w:rsidRDefault="00461301" w:rsidP="00813E4B">
            <w:pPr>
              <w:widowControl/>
              <w:suppressAutoHyphens w:val="0"/>
              <w:jc w:val="center"/>
              <w:rPr>
                <w:rFonts w:asciiTheme="minorHAnsi" w:eastAsia="Calibri" w:hAnsiTheme="minorHAnsi" w:cstheme="minorHAnsi"/>
                <w:b/>
                <w:kern w:val="0"/>
                <w:lang w:eastAsia="en-US" w:bidi="ar-SA"/>
              </w:rPr>
            </w:pPr>
            <w:r w:rsidRPr="005E289F">
              <w:rPr>
                <w:rFonts w:asciiTheme="minorHAnsi" w:eastAsia="Calibri" w:hAnsiTheme="minorHAnsi" w:cstheme="minorHAnsi"/>
                <w:b/>
                <w:kern w:val="0"/>
                <w:lang w:eastAsia="en-US" w:bidi="ar-SA"/>
              </w:rPr>
              <w:t xml:space="preserve">Elementa </w:t>
            </w:r>
            <w:proofErr w:type="spellStart"/>
            <w:r w:rsidRPr="005E289F">
              <w:rPr>
                <w:rFonts w:asciiTheme="minorHAnsi" w:eastAsia="Calibri" w:hAnsiTheme="minorHAnsi" w:cstheme="minorHAnsi"/>
                <w:b/>
                <w:kern w:val="0"/>
                <w:lang w:eastAsia="en-US" w:bidi="ar-SA"/>
              </w:rPr>
              <w:t>nosaukums</w:t>
            </w:r>
            <w:proofErr w:type="spellEnd"/>
          </w:p>
        </w:tc>
        <w:tc>
          <w:tcPr>
            <w:tcW w:w="1358" w:type="dxa"/>
            <w:vAlign w:val="center"/>
          </w:tcPr>
          <w:p w14:paraId="54A192E4" w14:textId="77777777" w:rsidR="00461301" w:rsidRPr="005E289F" w:rsidRDefault="00461301" w:rsidP="00813E4B">
            <w:pPr>
              <w:widowControl/>
              <w:suppressAutoHyphens w:val="0"/>
              <w:jc w:val="center"/>
              <w:rPr>
                <w:rFonts w:asciiTheme="minorHAnsi" w:eastAsia="Calibri" w:hAnsiTheme="minorHAnsi" w:cstheme="minorHAnsi"/>
                <w:b/>
                <w:kern w:val="0"/>
                <w:lang w:eastAsia="en-US" w:bidi="ar-SA"/>
              </w:rPr>
            </w:pPr>
            <w:proofErr w:type="spellStart"/>
            <w:r w:rsidRPr="005E289F">
              <w:rPr>
                <w:rFonts w:asciiTheme="minorHAnsi" w:eastAsia="Calibri" w:hAnsiTheme="minorHAnsi" w:cstheme="minorHAnsi"/>
                <w:b/>
                <w:kern w:val="0"/>
                <w:lang w:eastAsia="en-US" w:bidi="ar-SA"/>
              </w:rPr>
              <w:t>Daudzums</w:t>
            </w:r>
            <w:proofErr w:type="spellEnd"/>
            <w:r w:rsidRPr="005E289F">
              <w:rPr>
                <w:rFonts w:asciiTheme="minorHAnsi" w:eastAsia="Calibri" w:hAnsiTheme="minorHAnsi" w:cstheme="minorHAnsi"/>
                <w:b/>
                <w:kern w:val="0"/>
                <w:lang w:eastAsia="en-US" w:bidi="ar-SA"/>
              </w:rPr>
              <w:t>,</w:t>
            </w:r>
          </w:p>
          <w:p w14:paraId="558D2020" w14:textId="77777777" w:rsidR="00461301" w:rsidRPr="005E289F" w:rsidRDefault="00461301" w:rsidP="00813E4B">
            <w:pPr>
              <w:widowControl/>
              <w:suppressAutoHyphens w:val="0"/>
              <w:jc w:val="center"/>
              <w:rPr>
                <w:rFonts w:asciiTheme="minorHAnsi" w:eastAsia="Calibri" w:hAnsiTheme="minorHAnsi" w:cstheme="minorHAnsi"/>
                <w:b/>
                <w:kern w:val="0"/>
                <w:lang w:eastAsia="en-US" w:bidi="ar-SA"/>
              </w:rPr>
            </w:pPr>
            <w:r w:rsidRPr="005E289F">
              <w:rPr>
                <w:rFonts w:asciiTheme="minorHAnsi" w:eastAsia="Calibri" w:hAnsiTheme="minorHAnsi" w:cstheme="minorHAnsi"/>
                <w:b/>
                <w:kern w:val="0"/>
                <w:lang w:eastAsia="en-US" w:bidi="ar-SA"/>
              </w:rPr>
              <w:t>gab.</w:t>
            </w:r>
          </w:p>
        </w:tc>
      </w:tr>
      <w:tr w:rsidR="00461301" w:rsidRPr="00BA0393" w14:paraId="0B3E4B03" w14:textId="77777777" w:rsidTr="00813E4B">
        <w:trPr>
          <w:jc w:val="center"/>
        </w:trPr>
        <w:tc>
          <w:tcPr>
            <w:tcW w:w="1220" w:type="dxa"/>
            <w:vAlign w:val="center"/>
          </w:tcPr>
          <w:p w14:paraId="4C14B0A9" w14:textId="77777777" w:rsidR="00461301" w:rsidRPr="005E289F" w:rsidRDefault="00461301" w:rsidP="00813E4B">
            <w:pPr>
              <w:widowControl/>
              <w:suppressAutoHyphens w:val="0"/>
              <w:jc w:val="center"/>
              <w:rPr>
                <w:rFonts w:asciiTheme="minorHAnsi" w:eastAsia="Calibri" w:hAnsiTheme="minorHAnsi" w:cstheme="minorHAnsi"/>
                <w:kern w:val="0"/>
                <w:lang w:eastAsia="en-US" w:bidi="ar-SA"/>
              </w:rPr>
            </w:pPr>
            <w:r w:rsidRPr="005E289F">
              <w:rPr>
                <w:rFonts w:asciiTheme="minorHAnsi" w:eastAsia="Calibri" w:hAnsiTheme="minorHAnsi" w:cstheme="minorHAnsi"/>
                <w:kern w:val="0"/>
                <w:lang w:eastAsia="en-US" w:bidi="ar-SA"/>
              </w:rPr>
              <w:t>1</w:t>
            </w:r>
          </w:p>
        </w:tc>
        <w:tc>
          <w:tcPr>
            <w:tcW w:w="4232" w:type="dxa"/>
            <w:vAlign w:val="center"/>
          </w:tcPr>
          <w:p w14:paraId="50CA1C2F" w14:textId="77777777" w:rsidR="00461301" w:rsidRPr="005E289F" w:rsidRDefault="00461301" w:rsidP="00813E4B">
            <w:pPr>
              <w:widowControl/>
              <w:suppressAutoHyphens w:val="0"/>
              <w:jc w:val="both"/>
              <w:rPr>
                <w:rFonts w:asciiTheme="minorHAnsi" w:eastAsia="Calibri" w:hAnsiTheme="minorHAnsi" w:cstheme="minorHAnsi"/>
                <w:kern w:val="0"/>
                <w:lang w:eastAsia="en-US" w:bidi="ar-SA"/>
              </w:rPr>
            </w:pPr>
            <w:r w:rsidRPr="005E289F">
              <w:rPr>
                <w:rFonts w:asciiTheme="minorHAnsi" w:eastAsia="Calibri" w:hAnsiTheme="minorHAnsi" w:cstheme="minorHAnsi"/>
                <w:kern w:val="0"/>
                <w:lang w:eastAsia="en-US" w:bidi="ar-SA"/>
              </w:rPr>
              <w:t xml:space="preserve">ABC </w:t>
            </w:r>
            <w:proofErr w:type="spellStart"/>
            <w:r w:rsidRPr="005E289F">
              <w:rPr>
                <w:rFonts w:asciiTheme="minorHAnsi" w:eastAsia="Calibri" w:hAnsiTheme="minorHAnsi" w:cstheme="minorHAnsi"/>
                <w:kern w:val="0"/>
                <w:lang w:eastAsia="en-US" w:bidi="ar-SA"/>
              </w:rPr>
              <w:t>klases</w:t>
            </w:r>
            <w:proofErr w:type="spellEnd"/>
            <w:r w:rsidRPr="005E289F">
              <w:rPr>
                <w:rFonts w:asciiTheme="minorHAnsi" w:eastAsia="Calibri" w:hAnsiTheme="minorHAnsi" w:cstheme="minorHAnsi"/>
                <w:kern w:val="0"/>
                <w:lang w:eastAsia="en-US" w:bidi="ar-SA"/>
              </w:rPr>
              <w:t xml:space="preserve"> </w:t>
            </w:r>
            <w:proofErr w:type="spellStart"/>
            <w:r w:rsidRPr="005E289F">
              <w:rPr>
                <w:rFonts w:asciiTheme="minorHAnsi" w:eastAsia="Calibri" w:hAnsiTheme="minorHAnsi" w:cstheme="minorHAnsi"/>
                <w:kern w:val="0"/>
                <w:lang w:eastAsia="en-US" w:bidi="ar-SA"/>
              </w:rPr>
              <w:t>pulvera</w:t>
            </w:r>
            <w:proofErr w:type="spellEnd"/>
            <w:r w:rsidRPr="005E289F">
              <w:rPr>
                <w:rFonts w:asciiTheme="minorHAnsi" w:eastAsia="Calibri" w:hAnsiTheme="minorHAnsi" w:cstheme="minorHAnsi"/>
                <w:kern w:val="0"/>
                <w:lang w:eastAsia="en-US" w:bidi="ar-SA"/>
              </w:rPr>
              <w:t xml:space="preserve"> </w:t>
            </w:r>
            <w:proofErr w:type="spellStart"/>
            <w:r w:rsidRPr="005E289F">
              <w:rPr>
                <w:rFonts w:asciiTheme="minorHAnsi" w:eastAsia="Calibri" w:hAnsiTheme="minorHAnsi" w:cstheme="minorHAnsi"/>
                <w:kern w:val="0"/>
                <w:lang w:eastAsia="en-US" w:bidi="ar-SA"/>
              </w:rPr>
              <w:t>ugunsdzēšamais</w:t>
            </w:r>
            <w:proofErr w:type="spellEnd"/>
            <w:r w:rsidRPr="005E289F">
              <w:rPr>
                <w:rFonts w:asciiTheme="minorHAnsi" w:eastAsia="Calibri" w:hAnsiTheme="minorHAnsi" w:cstheme="minorHAnsi"/>
                <w:kern w:val="0"/>
                <w:lang w:eastAsia="en-US" w:bidi="ar-SA"/>
              </w:rPr>
              <w:t xml:space="preserve"> </w:t>
            </w:r>
            <w:proofErr w:type="spellStart"/>
            <w:r w:rsidRPr="005E289F">
              <w:rPr>
                <w:rFonts w:asciiTheme="minorHAnsi" w:eastAsia="Calibri" w:hAnsiTheme="minorHAnsi" w:cstheme="minorHAnsi"/>
                <w:kern w:val="0"/>
                <w:lang w:eastAsia="en-US" w:bidi="ar-SA"/>
              </w:rPr>
              <w:t>aparāts</w:t>
            </w:r>
            <w:proofErr w:type="spellEnd"/>
            <w:r w:rsidRPr="005E289F">
              <w:rPr>
                <w:rFonts w:asciiTheme="minorHAnsi" w:eastAsia="Calibri" w:hAnsiTheme="minorHAnsi" w:cstheme="minorHAnsi"/>
                <w:kern w:val="0"/>
                <w:lang w:eastAsia="en-US" w:bidi="ar-SA"/>
              </w:rPr>
              <w:t>.</w:t>
            </w:r>
          </w:p>
          <w:p w14:paraId="74A81A47" w14:textId="77777777" w:rsidR="00461301" w:rsidRPr="005E289F" w:rsidRDefault="00461301" w:rsidP="00813E4B">
            <w:pPr>
              <w:widowControl/>
              <w:suppressAutoHyphens w:val="0"/>
              <w:jc w:val="both"/>
              <w:rPr>
                <w:rFonts w:asciiTheme="minorHAnsi" w:eastAsia="Calibri" w:hAnsiTheme="minorHAnsi" w:cstheme="minorHAnsi"/>
                <w:kern w:val="0"/>
                <w:lang w:eastAsia="en-US" w:bidi="ar-SA"/>
              </w:rPr>
            </w:pPr>
            <w:r w:rsidRPr="005E289F">
              <w:rPr>
                <w:rFonts w:asciiTheme="minorHAnsi" w:eastAsia="Calibri" w:hAnsiTheme="minorHAnsi" w:cstheme="minorHAnsi"/>
                <w:kern w:val="0"/>
                <w:lang w:eastAsia="en-US" w:bidi="ar-SA"/>
              </w:rPr>
              <w:t xml:space="preserve">Masa 6 kg, </w:t>
            </w:r>
            <w:proofErr w:type="spellStart"/>
            <w:r w:rsidRPr="005E289F">
              <w:rPr>
                <w:rFonts w:asciiTheme="minorHAnsi" w:eastAsia="Calibri" w:hAnsiTheme="minorHAnsi" w:cstheme="minorHAnsi"/>
                <w:kern w:val="0"/>
                <w:lang w:eastAsia="en-US" w:bidi="ar-SA"/>
              </w:rPr>
              <w:t>ugunsdzēsības</w:t>
            </w:r>
            <w:proofErr w:type="spellEnd"/>
            <w:r w:rsidRPr="005E289F">
              <w:rPr>
                <w:rFonts w:asciiTheme="minorHAnsi" w:eastAsia="Calibri" w:hAnsiTheme="minorHAnsi" w:cstheme="minorHAnsi"/>
                <w:kern w:val="0"/>
                <w:lang w:eastAsia="en-US" w:bidi="ar-SA"/>
              </w:rPr>
              <w:t xml:space="preserve"> </w:t>
            </w:r>
            <w:proofErr w:type="spellStart"/>
            <w:r w:rsidRPr="005E289F">
              <w:rPr>
                <w:rFonts w:asciiTheme="minorHAnsi" w:eastAsia="Calibri" w:hAnsiTheme="minorHAnsi" w:cstheme="minorHAnsi"/>
                <w:kern w:val="0"/>
                <w:lang w:eastAsia="en-US" w:bidi="ar-SA"/>
              </w:rPr>
              <w:t>klase</w:t>
            </w:r>
            <w:proofErr w:type="spellEnd"/>
            <w:r w:rsidRPr="005E289F">
              <w:rPr>
                <w:rFonts w:asciiTheme="minorHAnsi" w:eastAsia="Calibri" w:hAnsiTheme="minorHAnsi" w:cstheme="minorHAnsi"/>
                <w:kern w:val="0"/>
                <w:lang w:eastAsia="en-US" w:bidi="ar-SA"/>
              </w:rPr>
              <w:t xml:space="preserve"> 43A 233BC</w:t>
            </w:r>
          </w:p>
        </w:tc>
        <w:tc>
          <w:tcPr>
            <w:tcW w:w="1358" w:type="dxa"/>
            <w:shd w:val="clear" w:color="auto" w:fill="auto"/>
            <w:vAlign w:val="center"/>
          </w:tcPr>
          <w:p w14:paraId="70050283" w14:textId="66945AAA" w:rsidR="00461301" w:rsidRPr="005E289F" w:rsidRDefault="00B14011" w:rsidP="00813E4B">
            <w:pPr>
              <w:widowControl/>
              <w:suppressAutoHyphens w:val="0"/>
              <w:jc w:val="center"/>
              <w:rPr>
                <w:rFonts w:asciiTheme="minorHAnsi" w:eastAsia="Calibri" w:hAnsiTheme="minorHAnsi" w:cstheme="minorHAnsi"/>
                <w:kern w:val="0"/>
                <w:lang w:val="pl-PL" w:eastAsia="en-US" w:bidi="ar-SA"/>
              </w:rPr>
            </w:pPr>
            <w:r w:rsidRPr="005E289F">
              <w:rPr>
                <w:rFonts w:asciiTheme="minorHAnsi" w:eastAsia="Calibri" w:hAnsiTheme="minorHAnsi" w:cstheme="minorHAnsi"/>
                <w:kern w:val="0"/>
                <w:lang w:val="pl-PL" w:eastAsia="en-US" w:bidi="ar-SA"/>
              </w:rPr>
              <w:t>2</w:t>
            </w:r>
          </w:p>
        </w:tc>
      </w:tr>
      <w:tr w:rsidR="00461301" w:rsidRPr="00BA0393" w14:paraId="02A189B9" w14:textId="77777777" w:rsidTr="00813E4B">
        <w:trPr>
          <w:jc w:val="center"/>
        </w:trPr>
        <w:tc>
          <w:tcPr>
            <w:tcW w:w="1220" w:type="dxa"/>
            <w:vAlign w:val="center"/>
          </w:tcPr>
          <w:p w14:paraId="6FD06976" w14:textId="77777777" w:rsidR="00461301" w:rsidRPr="005E289F" w:rsidRDefault="00461301" w:rsidP="00813E4B">
            <w:pPr>
              <w:widowControl/>
              <w:suppressAutoHyphens w:val="0"/>
              <w:jc w:val="center"/>
              <w:rPr>
                <w:rFonts w:asciiTheme="minorHAnsi" w:eastAsia="Calibri" w:hAnsiTheme="minorHAnsi" w:cstheme="minorHAnsi"/>
                <w:kern w:val="0"/>
                <w:lang w:eastAsia="en-US" w:bidi="ar-SA"/>
              </w:rPr>
            </w:pPr>
            <w:r w:rsidRPr="005E289F">
              <w:rPr>
                <w:rFonts w:asciiTheme="minorHAnsi" w:eastAsia="Calibri" w:hAnsiTheme="minorHAnsi" w:cstheme="minorHAnsi"/>
                <w:kern w:val="0"/>
                <w:lang w:eastAsia="en-US" w:bidi="ar-SA"/>
              </w:rPr>
              <w:t>2</w:t>
            </w:r>
          </w:p>
        </w:tc>
        <w:tc>
          <w:tcPr>
            <w:tcW w:w="4232" w:type="dxa"/>
            <w:vAlign w:val="center"/>
          </w:tcPr>
          <w:p w14:paraId="296AB6A0" w14:textId="77777777" w:rsidR="00461301" w:rsidRPr="005E289F" w:rsidRDefault="00461301" w:rsidP="00813E4B">
            <w:pPr>
              <w:widowControl/>
              <w:suppressAutoHyphens w:val="0"/>
              <w:jc w:val="both"/>
              <w:rPr>
                <w:rFonts w:asciiTheme="minorHAnsi" w:eastAsia="Calibri" w:hAnsiTheme="minorHAnsi" w:cstheme="minorHAnsi"/>
                <w:kern w:val="0"/>
                <w:lang w:eastAsia="en-US" w:bidi="ar-SA"/>
              </w:rPr>
            </w:pPr>
            <w:proofErr w:type="spellStart"/>
            <w:r w:rsidRPr="005E289F">
              <w:rPr>
                <w:rFonts w:asciiTheme="minorHAnsi" w:eastAsia="Calibri" w:hAnsiTheme="minorHAnsi" w:cstheme="minorHAnsi"/>
                <w:kern w:val="0"/>
                <w:lang w:eastAsia="en-US" w:bidi="ar-SA"/>
              </w:rPr>
              <w:t>Ugunsdzēsības</w:t>
            </w:r>
            <w:proofErr w:type="spellEnd"/>
            <w:r w:rsidRPr="005E289F">
              <w:rPr>
                <w:rFonts w:asciiTheme="minorHAnsi" w:eastAsia="Calibri" w:hAnsiTheme="minorHAnsi" w:cstheme="minorHAnsi"/>
                <w:kern w:val="0"/>
                <w:lang w:eastAsia="en-US" w:bidi="ar-SA"/>
              </w:rPr>
              <w:t xml:space="preserve"> </w:t>
            </w:r>
            <w:proofErr w:type="spellStart"/>
            <w:r w:rsidRPr="005E289F">
              <w:rPr>
                <w:rFonts w:asciiTheme="minorHAnsi" w:eastAsia="Calibri" w:hAnsiTheme="minorHAnsi" w:cstheme="minorHAnsi"/>
                <w:kern w:val="0"/>
                <w:lang w:eastAsia="en-US" w:bidi="ar-SA"/>
              </w:rPr>
              <w:t>spainis</w:t>
            </w:r>
            <w:proofErr w:type="spellEnd"/>
            <w:r w:rsidRPr="005E289F">
              <w:rPr>
                <w:rFonts w:asciiTheme="minorHAnsi" w:eastAsia="Calibri" w:hAnsiTheme="minorHAnsi" w:cstheme="minorHAnsi"/>
                <w:kern w:val="0"/>
                <w:lang w:eastAsia="en-US" w:bidi="ar-SA"/>
              </w:rPr>
              <w:t>. V=10L</w:t>
            </w:r>
          </w:p>
        </w:tc>
        <w:tc>
          <w:tcPr>
            <w:tcW w:w="1358" w:type="dxa"/>
            <w:shd w:val="clear" w:color="auto" w:fill="auto"/>
            <w:vAlign w:val="center"/>
          </w:tcPr>
          <w:p w14:paraId="7DECDB2F" w14:textId="77777777" w:rsidR="00461301" w:rsidRPr="005E289F" w:rsidRDefault="00461301" w:rsidP="00813E4B">
            <w:pPr>
              <w:widowControl/>
              <w:suppressAutoHyphens w:val="0"/>
              <w:jc w:val="center"/>
              <w:rPr>
                <w:rFonts w:asciiTheme="minorHAnsi" w:eastAsia="Calibri" w:hAnsiTheme="minorHAnsi" w:cstheme="minorHAnsi"/>
                <w:kern w:val="0"/>
                <w:lang w:eastAsia="en-US" w:bidi="ar-SA"/>
              </w:rPr>
            </w:pPr>
            <w:r w:rsidRPr="005E289F">
              <w:rPr>
                <w:rFonts w:asciiTheme="minorHAnsi" w:eastAsia="Calibri" w:hAnsiTheme="minorHAnsi" w:cstheme="minorHAnsi"/>
                <w:kern w:val="0"/>
                <w:lang w:eastAsia="en-US" w:bidi="ar-SA"/>
              </w:rPr>
              <w:t>1</w:t>
            </w:r>
          </w:p>
        </w:tc>
      </w:tr>
      <w:tr w:rsidR="00461301" w:rsidRPr="00BA0393" w14:paraId="30E6A3D6" w14:textId="77777777" w:rsidTr="00813E4B">
        <w:trPr>
          <w:jc w:val="center"/>
        </w:trPr>
        <w:tc>
          <w:tcPr>
            <w:tcW w:w="1220" w:type="dxa"/>
            <w:vAlign w:val="center"/>
          </w:tcPr>
          <w:p w14:paraId="0A2D2433" w14:textId="77777777" w:rsidR="00461301" w:rsidRPr="005E289F" w:rsidRDefault="00461301" w:rsidP="00813E4B">
            <w:pPr>
              <w:widowControl/>
              <w:suppressAutoHyphens w:val="0"/>
              <w:jc w:val="center"/>
              <w:rPr>
                <w:rFonts w:asciiTheme="minorHAnsi" w:eastAsia="Calibri" w:hAnsiTheme="minorHAnsi" w:cstheme="minorHAnsi"/>
                <w:kern w:val="0"/>
                <w:lang w:eastAsia="en-US" w:bidi="ar-SA"/>
              </w:rPr>
            </w:pPr>
            <w:r w:rsidRPr="005E289F">
              <w:rPr>
                <w:rFonts w:asciiTheme="minorHAnsi" w:eastAsia="Calibri" w:hAnsiTheme="minorHAnsi" w:cstheme="minorHAnsi"/>
                <w:kern w:val="0"/>
                <w:lang w:eastAsia="en-US" w:bidi="ar-SA"/>
              </w:rPr>
              <w:t>3</w:t>
            </w:r>
          </w:p>
        </w:tc>
        <w:tc>
          <w:tcPr>
            <w:tcW w:w="4232" w:type="dxa"/>
            <w:vAlign w:val="center"/>
          </w:tcPr>
          <w:p w14:paraId="00D26F88" w14:textId="77777777" w:rsidR="00461301" w:rsidRPr="005E289F" w:rsidRDefault="00461301" w:rsidP="00813E4B">
            <w:pPr>
              <w:widowControl/>
              <w:suppressAutoHyphens w:val="0"/>
              <w:jc w:val="both"/>
              <w:rPr>
                <w:rFonts w:asciiTheme="minorHAnsi" w:eastAsia="Calibri" w:hAnsiTheme="minorHAnsi" w:cstheme="minorHAnsi"/>
                <w:kern w:val="0"/>
                <w:lang w:eastAsia="en-US" w:bidi="ar-SA"/>
              </w:rPr>
            </w:pPr>
            <w:proofErr w:type="spellStart"/>
            <w:r w:rsidRPr="005E289F">
              <w:rPr>
                <w:rFonts w:asciiTheme="minorHAnsi" w:eastAsia="Calibri" w:hAnsiTheme="minorHAnsi" w:cstheme="minorHAnsi"/>
                <w:kern w:val="0"/>
                <w:lang w:eastAsia="en-US" w:bidi="ar-SA"/>
              </w:rPr>
              <w:t>Lāpsta</w:t>
            </w:r>
            <w:proofErr w:type="spellEnd"/>
          </w:p>
        </w:tc>
        <w:tc>
          <w:tcPr>
            <w:tcW w:w="1358" w:type="dxa"/>
            <w:shd w:val="clear" w:color="auto" w:fill="auto"/>
            <w:vAlign w:val="center"/>
          </w:tcPr>
          <w:p w14:paraId="240D64F4" w14:textId="77777777" w:rsidR="00461301" w:rsidRPr="005E289F" w:rsidRDefault="00461301" w:rsidP="00813E4B">
            <w:pPr>
              <w:widowControl/>
              <w:suppressAutoHyphens w:val="0"/>
              <w:jc w:val="center"/>
              <w:rPr>
                <w:rFonts w:asciiTheme="minorHAnsi" w:eastAsia="Calibri" w:hAnsiTheme="minorHAnsi" w:cstheme="minorHAnsi"/>
                <w:kern w:val="0"/>
                <w:lang w:eastAsia="en-US" w:bidi="ar-SA"/>
              </w:rPr>
            </w:pPr>
            <w:r w:rsidRPr="005E289F">
              <w:rPr>
                <w:rFonts w:asciiTheme="minorHAnsi" w:eastAsia="Calibri" w:hAnsiTheme="minorHAnsi" w:cstheme="minorHAnsi"/>
                <w:kern w:val="0"/>
                <w:lang w:eastAsia="en-US" w:bidi="ar-SA"/>
              </w:rPr>
              <w:t>1</w:t>
            </w:r>
          </w:p>
        </w:tc>
      </w:tr>
      <w:tr w:rsidR="00461301" w:rsidRPr="00BA0393" w14:paraId="6DB5C0C7" w14:textId="77777777" w:rsidTr="00813E4B">
        <w:trPr>
          <w:jc w:val="center"/>
        </w:trPr>
        <w:tc>
          <w:tcPr>
            <w:tcW w:w="1220" w:type="dxa"/>
            <w:vAlign w:val="center"/>
          </w:tcPr>
          <w:p w14:paraId="1B2813DC" w14:textId="77777777" w:rsidR="00461301" w:rsidRPr="005E289F" w:rsidRDefault="00461301" w:rsidP="00813E4B">
            <w:pPr>
              <w:widowControl/>
              <w:suppressAutoHyphens w:val="0"/>
              <w:jc w:val="center"/>
              <w:rPr>
                <w:rFonts w:asciiTheme="minorHAnsi" w:eastAsia="Calibri" w:hAnsiTheme="minorHAnsi" w:cstheme="minorHAnsi"/>
                <w:kern w:val="0"/>
                <w:lang w:eastAsia="en-US" w:bidi="ar-SA"/>
              </w:rPr>
            </w:pPr>
            <w:r w:rsidRPr="005E289F">
              <w:rPr>
                <w:rFonts w:asciiTheme="minorHAnsi" w:eastAsia="Calibri" w:hAnsiTheme="minorHAnsi" w:cstheme="minorHAnsi"/>
                <w:kern w:val="0"/>
                <w:lang w:eastAsia="en-US" w:bidi="ar-SA"/>
              </w:rPr>
              <w:t>4</w:t>
            </w:r>
          </w:p>
        </w:tc>
        <w:tc>
          <w:tcPr>
            <w:tcW w:w="4232" w:type="dxa"/>
            <w:vAlign w:val="center"/>
          </w:tcPr>
          <w:p w14:paraId="6B8EA936" w14:textId="77777777" w:rsidR="00461301" w:rsidRPr="005E289F" w:rsidRDefault="00461301" w:rsidP="00813E4B">
            <w:pPr>
              <w:widowControl/>
              <w:suppressAutoHyphens w:val="0"/>
              <w:jc w:val="both"/>
              <w:rPr>
                <w:rFonts w:asciiTheme="minorHAnsi" w:eastAsia="Calibri" w:hAnsiTheme="minorHAnsi" w:cstheme="minorHAnsi"/>
                <w:kern w:val="0"/>
                <w:lang w:eastAsia="en-US" w:bidi="ar-SA"/>
              </w:rPr>
            </w:pPr>
            <w:proofErr w:type="spellStart"/>
            <w:r w:rsidRPr="005E289F">
              <w:rPr>
                <w:rFonts w:asciiTheme="minorHAnsi" w:eastAsia="Calibri" w:hAnsiTheme="minorHAnsi" w:cstheme="minorHAnsi"/>
                <w:kern w:val="0"/>
                <w:lang w:eastAsia="en-US" w:bidi="ar-SA"/>
              </w:rPr>
              <w:t>Cirvis</w:t>
            </w:r>
            <w:proofErr w:type="spellEnd"/>
          </w:p>
        </w:tc>
        <w:tc>
          <w:tcPr>
            <w:tcW w:w="1358" w:type="dxa"/>
            <w:shd w:val="clear" w:color="auto" w:fill="auto"/>
            <w:vAlign w:val="center"/>
          </w:tcPr>
          <w:p w14:paraId="5AFE6D58" w14:textId="77777777" w:rsidR="00461301" w:rsidRPr="005E289F" w:rsidRDefault="00461301" w:rsidP="00813E4B">
            <w:pPr>
              <w:widowControl/>
              <w:suppressAutoHyphens w:val="0"/>
              <w:jc w:val="center"/>
              <w:rPr>
                <w:rFonts w:asciiTheme="minorHAnsi" w:hAnsiTheme="minorHAnsi" w:cstheme="minorHAnsi"/>
              </w:rPr>
            </w:pPr>
            <w:r w:rsidRPr="005E289F">
              <w:rPr>
                <w:rFonts w:asciiTheme="minorHAnsi" w:hAnsiTheme="minorHAnsi" w:cstheme="minorHAnsi"/>
              </w:rPr>
              <w:t>1</w:t>
            </w:r>
          </w:p>
        </w:tc>
      </w:tr>
      <w:tr w:rsidR="00461301" w:rsidRPr="00BA0393" w14:paraId="275FB9F2" w14:textId="77777777" w:rsidTr="00813E4B">
        <w:trPr>
          <w:jc w:val="center"/>
        </w:trPr>
        <w:tc>
          <w:tcPr>
            <w:tcW w:w="1220" w:type="dxa"/>
            <w:vAlign w:val="center"/>
          </w:tcPr>
          <w:p w14:paraId="70B17D23" w14:textId="77777777" w:rsidR="00461301" w:rsidRPr="005E289F" w:rsidRDefault="00461301" w:rsidP="00813E4B">
            <w:pPr>
              <w:widowControl/>
              <w:suppressAutoHyphens w:val="0"/>
              <w:jc w:val="center"/>
              <w:rPr>
                <w:rFonts w:asciiTheme="minorHAnsi" w:eastAsia="Calibri" w:hAnsiTheme="minorHAnsi" w:cstheme="minorHAnsi"/>
                <w:kern w:val="0"/>
                <w:lang w:eastAsia="en-US" w:bidi="ar-SA"/>
              </w:rPr>
            </w:pPr>
            <w:r w:rsidRPr="005E289F">
              <w:rPr>
                <w:rFonts w:asciiTheme="minorHAnsi" w:eastAsia="Calibri" w:hAnsiTheme="minorHAnsi" w:cstheme="minorHAnsi"/>
                <w:kern w:val="0"/>
                <w:lang w:eastAsia="en-US" w:bidi="ar-SA"/>
              </w:rPr>
              <w:t>5</w:t>
            </w:r>
          </w:p>
        </w:tc>
        <w:tc>
          <w:tcPr>
            <w:tcW w:w="4232" w:type="dxa"/>
            <w:vAlign w:val="center"/>
          </w:tcPr>
          <w:p w14:paraId="641AA8D0" w14:textId="77777777" w:rsidR="00461301" w:rsidRPr="005E289F" w:rsidRDefault="00461301" w:rsidP="00813E4B">
            <w:pPr>
              <w:widowControl/>
              <w:suppressAutoHyphens w:val="0"/>
              <w:jc w:val="both"/>
              <w:rPr>
                <w:rFonts w:asciiTheme="minorHAnsi" w:eastAsia="Calibri" w:hAnsiTheme="minorHAnsi" w:cstheme="minorHAnsi"/>
                <w:kern w:val="0"/>
                <w:lang w:eastAsia="en-US" w:bidi="ar-SA"/>
              </w:rPr>
            </w:pPr>
            <w:proofErr w:type="spellStart"/>
            <w:r w:rsidRPr="005E289F">
              <w:rPr>
                <w:rFonts w:asciiTheme="minorHAnsi" w:eastAsia="Calibri" w:hAnsiTheme="minorHAnsi" w:cstheme="minorHAnsi"/>
                <w:kern w:val="0"/>
                <w:lang w:eastAsia="en-US" w:bidi="ar-SA"/>
              </w:rPr>
              <w:t>Ugunsdzēsības</w:t>
            </w:r>
            <w:proofErr w:type="spellEnd"/>
            <w:r w:rsidRPr="005E289F">
              <w:rPr>
                <w:rFonts w:asciiTheme="minorHAnsi" w:eastAsia="Calibri" w:hAnsiTheme="minorHAnsi" w:cstheme="minorHAnsi"/>
                <w:kern w:val="0"/>
                <w:lang w:eastAsia="en-US" w:bidi="ar-SA"/>
              </w:rPr>
              <w:t xml:space="preserve"> </w:t>
            </w:r>
            <w:proofErr w:type="spellStart"/>
            <w:r w:rsidRPr="005E289F">
              <w:rPr>
                <w:rFonts w:asciiTheme="minorHAnsi" w:eastAsia="Calibri" w:hAnsiTheme="minorHAnsi" w:cstheme="minorHAnsi"/>
                <w:kern w:val="0"/>
                <w:lang w:eastAsia="en-US" w:bidi="ar-SA"/>
              </w:rPr>
              <w:t>pārklājs</w:t>
            </w:r>
            <w:proofErr w:type="spellEnd"/>
            <w:r w:rsidRPr="005E289F">
              <w:rPr>
                <w:rFonts w:asciiTheme="minorHAnsi" w:eastAsia="Calibri" w:hAnsiTheme="minorHAnsi" w:cstheme="minorHAnsi"/>
                <w:kern w:val="0"/>
                <w:lang w:eastAsia="en-US" w:bidi="ar-SA"/>
              </w:rPr>
              <w:t>. A=1.75m x 1.85m.</w:t>
            </w:r>
          </w:p>
        </w:tc>
        <w:tc>
          <w:tcPr>
            <w:tcW w:w="1358" w:type="dxa"/>
            <w:shd w:val="clear" w:color="auto" w:fill="auto"/>
            <w:vAlign w:val="center"/>
          </w:tcPr>
          <w:p w14:paraId="6DCB3290" w14:textId="2365A180" w:rsidR="00461301" w:rsidRPr="005E289F" w:rsidRDefault="00CE09FE" w:rsidP="00813E4B">
            <w:pPr>
              <w:widowControl/>
              <w:suppressAutoHyphens w:val="0"/>
              <w:jc w:val="center"/>
              <w:rPr>
                <w:rFonts w:asciiTheme="minorHAnsi" w:hAnsiTheme="minorHAnsi" w:cstheme="minorHAnsi"/>
              </w:rPr>
            </w:pPr>
            <w:r w:rsidRPr="005E289F">
              <w:rPr>
                <w:rFonts w:asciiTheme="minorHAnsi" w:hAnsiTheme="minorHAnsi" w:cstheme="minorHAnsi"/>
              </w:rPr>
              <w:t>2</w:t>
            </w:r>
          </w:p>
        </w:tc>
      </w:tr>
      <w:tr w:rsidR="00461301" w:rsidRPr="00BA0393" w14:paraId="2FEB435D" w14:textId="77777777" w:rsidTr="00813E4B">
        <w:trPr>
          <w:jc w:val="center"/>
        </w:trPr>
        <w:tc>
          <w:tcPr>
            <w:tcW w:w="1220" w:type="dxa"/>
            <w:vAlign w:val="center"/>
          </w:tcPr>
          <w:p w14:paraId="1E6D47AB" w14:textId="77777777" w:rsidR="00461301" w:rsidRPr="005E289F" w:rsidRDefault="00461301" w:rsidP="00813E4B">
            <w:pPr>
              <w:widowControl/>
              <w:suppressAutoHyphens w:val="0"/>
              <w:jc w:val="center"/>
              <w:rPr>
                <w:rFonts w:asciiTheme="minorHAnsi" w:eastAsia="Calibri" w:hAnsiTheme="minorHAnsi" w:cstheme="minorHAnsi"/>
                <w:kern w:val="0"/>
                <w:lang w:eastAsia="en-US" w:bidi="ar-SA"/>
              </w:rPr>
            </w:pPr>
            <w:r w:rsidRPr="005E289F">
              <w:rPr>
                <w:rFonts w:asciiTheme="minorHAnsi" w:eastAsia="Calibri" w:hAnsiTheme="minorHAnsi" w:cstheme="minorHAnsi"/>
                <w:kern w:val="0"/>
                <w:lang w:eastAsia="en-US" w:bidi="ar-SA"/>
              </w:rPr>
              <w:t>6</w:t>
            </w:r>
          </w:p>
        </w:tc>
        <w:tc>
          <w:tcPr>
            <w:tcW w:w="4232" w:type="dxa"/>
            <w:vAlign w:val="center"/>
          </w:tcPr>
          <w:p w14:paraId="61631AEC" w14:textId="77777777" w:rsidR="00461301" w:rsidRPr="005E289F" w:rsidRDefault="00461301" w:rsidP="00813E4B">
            <w:pPr>
              <w:widowControl/>
              <w:suppressAutoHyphens w:val="0"/>
              <w:jc w:val="both"/>
              <w:rPr>
                <w:rFonts w:asciiTheme="minorHAnsi" w:eastAsia="Calibri" w:hAnsiTheme="minorHAnsi" w:cstheme="minorHAnsi"/>
                <w:kern w:val="0"/>
                <w:lang w:eastAsia="en-US" w:bidi="ar-SA"/>
              </w:rPr>
            </w:pPr>
            <w:proofErr w:type="spellStart"/>
            <w:r w:rsidRPr="005E289F">
              <w:rPr>
                <w:rFonts w:asciiTheme="minorHAnsi" w:eastAsia="Calibri" w:hAnsiTheme="minorHAnsi" w:cstheme="minorHAnsi"/>
                <w:kern w:val="0"/>
                <w:lang w:eastAsia="en-US" w:bidi="ar-SA"/>
              </w:rPr>
              <w:t>Smilts</w:t>
            </w:r>
            <w:proofErr w:type="spellEnd"/>
            <w:r w:rsidRPr="005E289F">
              <w:rPr>
                <w:rFonts w:asciiTheme="minorHAnsi" w:eastAsia="Calibri" w:hAnsiTheme="minorHAnsi" w:cstheme="minorHAnsi"/>
                <w:kern w:val="0"/>
                <w:lang w:eastAsia="en-US" w:bidi="ar-SA"/>
              </w:rPr>
              <w:t xml:space="preserve"> </w:t>
            </w:r>
            <w:proofErr w:type="spellStart"/>
            <w:r w:rsidRPr="005E289F">
              <w:rPr>
                <w:rFonts w:asciiTheme="minorHAnsi" w:eastAsia="Calibri" w:hAnsiTheme="minorHAnsi" w:cstheme="minorHAnsi"/>
                <w:kern w:val="0"/>
                <w:lang w:eastAsia="en-US" w:bidi="ar-SA"/>
              </w:rPr>
              <w:t>tvertne</w:t>
            </w:r>
            <w:proofErr w:type="spellEnd"/>
            <w:r w:rsidRPr="005E289F">
              <w:rPr>
                <w:rFonts w:asciiTheme="minorHAnsi" w:eastAsia="Calibri" w:hAnsiTheme="minorHAnsi" w:cstheme="minorHAnsi"/>
                <w:kern w:val="0"/>
                <w:lang w:eastAsia="en-US" w:bidi="ar-SA"/>
              </w:rPr>
              <w:t xml:space="preserve">, </w:t>
            </w:r>
            <w:proofErr w:type="spellStart"/>
            <w:r w:rsidRPr="005E289F">
              <w:rPr>
                <w:rFonts w:asciiTheme="minorHAnsi" w:eastAsia="Calibri" w:hAnsiTheme="minorHAnsi" w:cstheme="minorHAnsi"/>
                <w:kern w:val="0"/>
                <w:lang w:eastAsia="en-US" w:bidi="ar-SA"/>
              </w:rPr>
              <w:t>nokomplektēta</w:t>
            </w:r>
            <w:proofErr w:type="spellEnd"/>
            <w:r w:rsidRPr="005E289F">
              <w:rPr>
                <w:rFonts w:asciiTheme="minorHAnsi" w:eastAsia="Calibri" w:hAnsiTheme="minorHAnsi" w:cstheme="minorHAnsi"/>
                <w:kern w:val="0"/>
                <w:lang w:eastAsia="en-US" w:bidi="ar-SA"/>
              </w:rPr>
              <w:t xml:space="preserve"> </w:t>
            </w:r>
            <w:proofErr w:type="spellStart"/>
            <w:r w:rsidRPr="005E289F">
              <w:rPr>
                <w:rFonts w:asciiTheme="minorHAnsi" w:eastAsia="Calibri" w:hAnsiTheme="minorHAnsi" w:cstheme="minorHAnsi"/>
                <w:kern w:val="0"/>
                <w:lang w:eastAsia="en-US" w:bidi="ar-SA"/>
              </w:rPr>
              <w:t>ar</w:t>
            </w:r>
            <w:proofErr w:type="spellEnd"/>
            <w:r w:rsidRPr="005E289F">
              <w:rPr>
                <w:rFonts w:asciiTheme="minorHAnsi" w:eastAsia="Calibri" w:hAnsiTheme="minorHAnsi" w:cstheme="minorHAnsi"/>
                <w:kern w:val="0"/>
                <w:lang w:eastAsia="en-US" w:bidi="ar-SA"/>
              </w:rPr>
              <w:t xml:space="preserve"> </w:t>
            </w:r>
            <w:proofErr w:type="spellStart"/>
            <w:r w:rsidRPr="005E289F">
              <w:rPr>
                <w:rFonts w:asciiTheme="minorHAnsi" w:eastAsia="Calibri" w:hAnsiTheme="minorHAnsi" w:cstheme="minorHAnsi"/>
                <w:kern w:val="0"/>
                <w:lang w:eastAsia="en-US" w:bidi="ar-SA"/>
              </w:rPr>
              <w:t>liekšķeri</w:t>
            </w:r>
            <w:proofErr w:type="spellEnd"/>
            <w:r w:rsidRPr="005E289F">
              <w:rPr>
                <w:rFonts w:asciiTheme="minorHAnsi" w:eastAsia="Calibri" w:hAnsiTheme="minorHAnsi" w:cstheme="minorHAnsi"/>
                <w:kern w:val="0"/>
                <w:lang w:eastAsia="en-US" w:bidi="ar-SA"/>
              </w:rPr>
              <w:t>.</w:t>
            </w:r>
          </w:p>
        </w:tc>
        <w:tc>
          <w:tcPr>
            <w:tcW w:w="1358" w:type="dxa"/>
            <w:shd w:val="clear" w:color="auto" w:fill="auto"/>
            <w:vAlign w:val="center"/>
          </w:tcPr>
          <w:p w14:paraId="320CCB98" w14:textId="77777777" w:rsidR="00461301" w:rsidRPr="005E289F" w:rsidRDefault="00461301" w:rsidP="00813E4B">
            <w:pPr>
              <w:widowControl/>
              <w:suppressAutoHyphens w:val="0"/>
              <w:jc w:val="center"/>
              <w:rPr>
                <w:rFonts w:asciiTheme="minorHAnsi" w:hAnsiTheme="minorHAnsi" w:cstheme="minorHAnsi"/>
              </w:rPr>
            </w:pPr>
            <w:r w:rsidRPr="005E289F">
              <w:rPr>
                <w:rFonts w:asciiTheme="minorHAnsi" w:hAnsiTheme="minorHAnsi" w:cstheme="minorHAnsi"/>
              </w:rPr>
              <w:t>0.5m3</w:t>
            </w:r>
          </w:p>
        </w:tc>
      </w:tr>
      <w:tr w:rsidR="00461301" w:rsidRPr="00BA0393" w14:paraId="79E74D5B" w14:textId="77777777" w:rsidTr="00813E4B">
        <w:trPr>
          <w:jc w:val="center"/>
        </w:trPr>
        <w:tc>
          <w:tcPr>
            <w:tcW w:w="1220" w:type="dxa"/>
            <w:vAlign w:val="center"/>
          </w:tcPr>
          <w:p w14:paraId="6F8402A6" w14:textId="77777777" w:rsidR="00461301" w:rsidRPr="005E289F" w:rsidRDefault="00461301" w:rsidP="00813E4B">
            <w:pPr>
              <w:widowControl/>
              <w:suppressAutoHyphens w:val="0"/>
              <w:jc w:val="center"/>
              <w:rPr>
                <w:rFonts w:asciiTheme="minorHAnsi" w:eastAsia="Calibri" w:hAnsiTheme="minorHAnsi" w:cstheme="minorHAnsi"/>
                <w:kern w:val="0"/>
                <w:lang w:eastAsia="en-US" w:bidi="ar-SA"/>
              </w:rPr>
            </w:pPr>
            <w:r w:rsidRPr="005E289F">
              <w:rPr>
                <w:rFonts w:asciiTheme="minorHAnsi" w:eastAsia="Calibri" w:hAnsiTheme="minorHAnsi" w:cstheme="minorHAnsi"/>
                <w:kern w:val="0"/>
                <w:lang w:eastAsia="en-US" w:bidi="ar-SA"/>
              </w:rPr>
              <w:t>7</w:t>
            </w:r>
          </w:p>
        </w:tc>
        <w:tc>
          <w:tcPr>
            <w:tcW w:w="4232" w:type="dxa"/>
            <w:vAlign w:val="center"/>
          </w:tcPr>
          <w:p w14:paraId="36669F87" w14:textId="77777777" w:rsidR="00461301" w:rsidRPr="005E289F" w:rsidRDefault="00461301" w:rsidP="00813E4B">
            <w:pPr>
              <w:widowControl/>
              <w:suppressAutoHyphens w:val="0"/>
              <w:jc w:val="both"/>
              <w:rPr>
                <w:rFonts w:asciiTheme="minorHAnsi" w:eastAsia="Calibri" w:hAnsiTheme="minorHAnsi" w:cstheme="minorHAnsi"/>
                <w:kern w:val="0"/>
                <w:lang w:eastAsia="en-US" w:bidi="ar-SA"/>
              </w:rPr>
            </w:pPr>
            <w:proofErr w:type="spellStart"/>
            <w:r w:rsidRPr="005E289F">
              <w:rPr>
                <w:rFonts w:asciiTheme="minorHAnsi" w:eastAsia="Calibri" w:hAnsiTheme="minorHAnsi" w:cstheme="minorHAnsi"/>
                <w:kern w:val="0"/>
                <w:lang w:eastAsia="en-US" w:bidi="ar-SA"/>
              </w:rPr>
              <w:t>Ugunsdzēsības</w:t>
            </w:r>
            <w:proofErr w:type="spellEnd"/>
            <w:r w:rsidRPr="005E289F">
              <w:rPr>
                <w:rFonts w:asciiTheme="minorHAnsi" w:eastAsia="Calibri" w:hAnsiTheme="minorHAnsi" w:cstheme="minorHAnsi"/>
                <w:kern w:val="0"/>
                <w:lang w:eastAsia="en-US" w:bidi="ar-SA"/>
              </w:rPr>
              <w:t xml:space="preserve"> </w:t>
            </w:r>
            <w:proofErr w:type="spellStart"/>
            <w:r w:rsidRPr="005E289F">
              <w:rPr>
                <w:rFonts w:asciiTheme="minorHAnsi" w:eastAsia="Calibri" w:hAnsiTheme="minorHAnsi" w:cstheme="minorHAnsi"/>
                <w:kern w:val="0"/>
                <w:lang w:eastAsia="en-US" w:bidi="ar-SA"/>
              </w:rPr>
              <w:t>šļūtene</w:t>
            </w:r>
            <w:proofErr w:type="spellEnd"/>
            <w:r w:rsidRPr="005E289F">
              <w:rPr>
                <w:rFonts w:asciiTheme="minorHAnsi" w:eastAsia="Calibri" w:hAnsiTheme="minorHAnsi" w:cstheme="minorHAnsi"/>
                <w:kern w:val="0"/>
                <w:lang w:eastAsia="en-US" w:bidi="ar-SA"/>
              </w:rPr>
              <w:t xml:space="preserve"> </w:t>
            </w:r>
            <w:proofErr w:type="spellStart"/>
            <w:r w:rsidRPr="005E289F">
              <w:rPr>
                <w:rFonts w:asciiTheme="minorHAnsi" w:eastAsia="Calibri" w:hAnsiTheme="minorHAnsi" w:cstheme="minorHAnsi"/>
                <w:kern w:val="0"/>
                <w:lang w:eastAsia="en-US" w:bidi="ar-SA"/>
              </w:rPr>
              <w:t>ar</w:t>
            </w:r>
            <w:proofErr w:type="spellEnd"/>
            <w:r w:rsidRPr="005E289F">
              <w:rPr>
                <w:rFonts w:asciiTheme="minorHAnsi" w:eastAsia="Calibri" w:hAnsiTheme="minorHAnsi" w:cstheme="minorHAnsi"/>
                <w:kern w:val="0"/>
                <w:lang w:eastAsia="en-US" w:bidi="ar-SA"/>
              </w:rPr>
              <w:t xml:space="preserve"> </w:t>
            </w:r>
            <w:proofErr w:type="spellStart"/>
            <w:r w:rsidRPr="005E289F">
              <w:rPr>
                <w:rFonts w:asciiTheme="minorHAnsi" w:eastAsia="Calibri" w:hAnsiTheme="minorHAnsi" w:cstheme="minorHAnsi"/>
                <w:kern w:val="0"/>
                <w:lang w:eastAsia="en-US" w:bidi="ar-SA"/>
              </w:rPr>
              <w:t>fitingiem</w:t>
            </w:r>
            <w:proofErr w:type="spellEnd"/>
            <w:r w:rsidRPr="005E289F">
              <w:rPr>
                <w:rFonts w:asciiTheme="minorHAnsi" w:eastAsia="Calibri" w:hAnsiTheme="minorHAnsi" w:cstheme="minorHAnsi"/>
                <w:kern w:val="0"/>
                <w:lang w:eastAsia="en-US" w:bidi="ar-SA"/>
              </w:rPr>
              <w:t>, L=30m</w:t>
            </w:r>
          </w:p>
        </w:tc>
        <w:tc>
          <w:tcPr>
            <w:tcW w:w="1358" w:type="dxa"/>
            <w:shd w:val="clear" w:color="auto" w:fill="auto"/>
            <w:vAlign w:val="center"/>
          </w:tcPr>
          <w:p w14:paraId="1A02D663" w14:textId="77777777" w:rsidR="00461301" w:rsidRPr="005E289F" w:rsidRDefault="00461301" w:rsidP="00813E4B">
            <w:pPr>
              <w:widowControl/>
              <w:suppressAutoHyphens w:val="0"/>
              <w:jc w:val="center"/>
              <w:rPr>
                <w:rFonts w:asciiTheme="minorHAnsi" w:hAnsiTheme="minorHAnsi" w:cstheme="minorHAnsi"/>
              </w:rPr>
            </w:pPr>
            <w:r w:rsidRPr="005E289F">
              <w:rPr>
                <w:rFonts w:asciiTheme="minorHAnsi" w:hAnsiTheme="minorHAnsi" w:cstheme="minorHAnsi"/>
              </w:rPr>
              <w:t>1</w:t>
            </w:r>
          </w:p>
        </w:tc>
      </w:tr>
      <w:tr w:rsidR="00461301" w:rsidRPr="00BA0393" w14:paraId="5633BF08" w14:textId="77777777" w:rsidTr="00813E4B">
        <w:trPr>
          <w:jc w:val="center"/>
        </w:trPr>
        <w:tc>
          <w:tcPr>
            <w:tcW w:w="6810" w:type="dxa"/>
            <w:gridSpan w:val="3"/>
            <w:vAlign w:val="center"/>
          </w:tcPr>
          <w:p w14:paraId="398FA182" w14:textId="77777777" w:rsidR="00461301" w:rsidRPr="005E289F" w:rsidRDefault="00461301" w:rsidP="00813E4B">
            <w:pPr>
              <w:widowControl/>
              <w:suppressAutoHyphens w:val="0"/>
              <w:jc w:val="both"/>
              <w:rPr>
                <w:rFonts w:asciiTheme="minorHAnsi" w:eastAsia="Calibri" w:hAnsiTheme="minorHAnsi" w:cstheme="minorHAnsi"/>
                <w:kern w:val="0"/>
                <w:lang w:val="lv-LV" w:eastAsia="en-US" w:bidi="ar-SA"/>
              </w:rPr>
            </w:pPr>
            <w:r w:rsidRPr="005E289F">
              <w:rPr>
                <w:rFonts w:asciiTheme="minorHAnsi" w:eastAsia="Calibri" w:hAnsiTheme="minorHAnsi" w:cstheme="minorHAnsi"/>
                <w:kern w:val="0"/>
                <w:lang w:val="lv-LV" w:eastAsia="en-US" w:bidi="ar-SA"/>
              </w:rPr>
              <w:t xml:space="preserve">Visiem ugunsdzēsības inventāra priekšmetiem (izņemot ugunsdzēsības šļūteni) jābūt </w:t>
            </w:r>
            <w:proofErr w:type="spellStart"/>
            <w:r w:rsidRPr="005E289F">
              <w:rPr>
                <w:rFonts w:asciiTheme="minorHAnsi" w:eastAsia="Calibri" w:hAnsiTheme="minorHAnsi" w:cstheme="minorHAnsi"/>
                <w:kern w:val="0"/>
                <w:lang w:val="lv-LV" w:eastAsia="en-US" w:bidi="ar-SA"/>
              </w:rPr>
              <w:t>nokrāsnotiem</w:t>
            </w:r>
            <w:proofErr w:type="spellEnd"/>
            <w:r w:rsidRPr="005E289F">
              <w:rPr>
                <w:rFonts w:asciiTheme="minorHAnsi" w:eastAsia="Calibri" w:hAnsiTheme="minorHAnsi" w:cstheme="minorHAnsi"/>
                <w:kern w:val="0"/>
                <w:lang w:val="lv-LV" w:eastAsia="en-US" w:bidi="ar-SA"/>
              </w:rPr>
              <w:t xml:space="preserve"> sarkanā krāsā</w:t>
            </w:r>
          </w:p>
        </w:tc>
      </w:tr>
    </w:tbl>
    <w:p w14:paraId="2CAA4FCD" w14:textId="2931F601" w:rsidR="00461301" w:rsidRPr="00BA0393" w:rsidRDefault="00461301" w:rsidP="006556BC">
      <w:pPr>
        <w:jc w:val="both"/>
        <w:rPr>
          <w:rFonts w:asciiTheme="minorHAnsi" w:hAnsiTheme="minorHAnsi" w:cstheme="minorHAnsi"/>
        </w:rPr>
      </w:pPr>
    </w:p>
    <w:p w14:paraId="354A66CE" w14:textId="6496524F" w:rsidR="00154E53" w:rsidRDefault="00154E53" w:rsidP="00154E53">
      <w:pPr>
        <w:jc w:val="both"/>
        <w:rPr>
          <w:rFonts w:asciiTheme="minorHAnsi" w:hAnsiTheme="minorHAnsi" w:cstheme="minorHAnsi"/>
        </w:rPr>
      </w:pPr>
      <w:r w:rsidRPr="00154E53">
        <w:rPr>
          <w:rFonts w:asciiTheme="minorHAnsi" w:hAnsiTheme="minorHAnsi" w:cstheme="minorHAnsi"/>
        </w:rPr>
        <w:t xml:space="preserve">Katrā pagaidu sadzīves telpā labi redzamajā vietā (pie ieejas) jāatrodas pa 1 ABC klases pulvera ugunsdzēsības aparātam ar masu 4 kg; aparāta ugunsdzēsības klase 21A 113BC un 1 ugunsdzēsības pārklājam ar minimālo izmēru 1.2 x 1.2m. Minētie pirmās nepieciešamības ugunsdzēsības līdzekļi ietilpst pagaidu sadzīves telpu komplektācijā. </w:t>
      </w:r>
    </w:p>
    <w:p w14:paraId="75E09223" w14:textId="77777777" w:rsidR="00154E53" w:rsidRPr="00154E53" w:rsidRDefault="00154E53" w:rsidP="00154E53">
      <w:pPr>
        <w:jc w:val="both"/>
        <w:rPr>
          <w:rFonts w:asciiTheme="minorHAnsi" w:hAnsiTheme="minorHAnsi" w:cstheme="minorHAnsi"/>
        </w:rPr>
      </w:pPr>
    </w:p>
    <w:p w14:paraId="0256C927" w14:textId="77777777" w:rsidR="00154E53" w:rsidRPr="00154E53" w:rsidRDefault="00154E53" w:rsidP="00154E53">
      <w:pPr>
        <w:jc w:val="both"/>
        <w:rPr>
          <w:rFonts w:asciiTheme="minorHAnsi" w:hAnsiTheme="minorHAnsi" w:cstheme="minorHAnsi"/>
        </w:rPr>
      </w:pPr>
      <w:r w:rsidRPr="00154E53">
        <w:rPr>
          <w:rFonts w:asciiTheme="minorHAnsi" w:hAnsiTheme="minorHAnsi" w:cstheme="minorHAnsi"/>
        </w:rPr>
        <w:t xml:space="preserve">Smēķēšanas ierobežojumi:  </w:t>
      </w:r>
    </w:p>
    <w:p w14:paraId="566F8840" w14:textId="77777777" w:rsidR="00154E53" w:rsidRPr="00154E53" w:rsidRDefault="00154E53" w:rsidP="00154E53">
      <w:pPr>
        <w:numPr>
          <w:ilvl w:val="0"/>
          <w:numId w:val="41"/>
        </w:numPr>
        <w:jc w:val="both"/>
        <w:rPr>
          <w:rFonts w:asciiTheme="minorHAnsi" w:hAnsiTheme="minorHAnsi" w:cstheme="minorHAnsi"/>
        </w:rPr>
      </w:pPr>
      <w:r w:rsidRPr="00154E53">
        <w:rPr>
          <w:rFonts w:asciiTheme="minorHAnsi" w:hAnsiTheme="minorHAnsi" w:cstheme="minorHAnsi"/>
        </w:rPr>
        <w:t xml:space="preserve">smēķēšana atļauta vietās, kuras ir atbilstoši ierīkotas un to atrašanās vietas norāda rīkojuma zīme „Vieta smēķēšanai”. Vietas, kur atļauts smēķēt, noteiktas saskaņā ar būvlaukuma organizācijas plānu, papildus iespējams ierīkot mobilas smēķēšanas zonas; </w:t>
      </w:r>
    </w:p>
    <w:p w14:paraId="0FCAEA1A" w14:textId="77777777" w:rsidR="00154E53" w:rsidRPr="00154E53" w:rsidRDefault="00154E53" w:rsidP="00154E53">
      <w:pPr>
        <w:numPr>
          <w:ilvl w:val="0"/>
          <w:numId w:val="41"/>
        </w:numPr>
        <w:jc w:val="both"/>
        <w:rPr>
          <w:rFonts w:asciiTheme="minorHAnsi" w:hAnsiTheme="minorHAnsi" w:cstheme="minorHAnsi"/>
        </w:rPr>
      </w:pPr>
      <w:r w:rsidRPr="00154E53">
        <w:rPr>
          <w:rFonts w:asciiTheme="minorHAnsi" w:hAnsiTheme="minorHAnsi" w:cstheme="minorHAnsi"/>
        </w:rPr>
        <w:t>aizliegts smēķēt ārpus šīm vietām, kā arī pārvietoties pa telpām un teritoriju ar degošu cigareti, kā arī veikt darbus smēķējot.</w:t>
      </w:r>
    </w:p>
    <w:p w14:paraId="5EC5D3C3" w14:textId="77777777" w:rsidR="00DF4748" w:rsidRPr="00BA0393" w:rsidRDefault="00DF4748" w:rsidP="002006E6">
      <w:pPr>
        <w:jc w:val="both"/>
        <w:rPr>
          <w:rFonts w:asciiTheme="minorHAnsi" w:hAnsiTheme="minorHAnsi" w:cstheme="minorHAnsi"/>
        </w:rPr>
      </w:pPr>
    </w:p>
    <w:p w14:paraId="09250834" w14:textId="77777777" w:rsidR="00A30877" w:rsidRPr="00BA0393" w:rsidRDefault="00A30877" w:rsidP="00A30877">
      <w:pPr>
        <w:jc w:val="both"/>
        <w:rPr>
          <w:rFonts w:asciiTheme="minorHAnsi" w:hAnsiTheme="minorHAnsi" w:cstheme="minorHAnsi"/>
          <w:b/>
        </w:rPr>
      </w:pPr>
    </w:p>
    <w:tbl>
      <w:tblPr>
        <w:tblStyle w:val="TableGrid"/>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9"/>
        <w:gridCol w:w="2488"/>
        <w:gridCol w:w="5122"/>
      </w:tblGrid>
      <w:tr w:rsidR="002C345F" w:rsidRPr="00BA0393" w14:paraId="1FDC991E" w14:textId="77777777" w:rsidTr="00494EAC">
        <w:tc>
          <w:tcPr>
            <w:tcW w:w="1276" w:type="dxa"/>
          </w:tcPr>
          <w:p w14:paraId="6CB859B3" w14:textId="77777777" w:rsidR="00A30877" w:rsidRPr="00BA0393" w:rsidRDefault="00A30877" w:rsidP="00494EAC">
            <w:pPr>
              <w:jc w:val="both"/>
              <w:rPr>
                <w:rFonts w:asciiTheme="minorHAnsi" w:hAnsiTheme="minorHAnsi" w:cstheme="minorHAnsi"/>
                <w:lang w:val="lv-LV"/>
              </w:rPr>
            </w:pPr>
            <w:r w:rsidRPr="00BA0393">
              <w:rPr>
                <w:rFonts w:asciiTheme="minorHAnsi" w:hAnsiTheme="minorHAnsi" w:cstheme="minorHAnsi"/>
                <w:lang w:val="lv-LV"/>
              </w:rPr>
              <w:t>Sastādīja:</w:t>
            </w:r>
          </w:p>
        </w:tc>
        <w:tc>
          <w:tcPr>
            <w:tcW w:w="2298" w:type="dxa"/>
          </w:tcPr>
          <w:p w14:paraId="77562BAC" w14:textId="77777777" w:rsidR="00A30877" w:rsidRPr="00BA0393" w:rsidRDefault="00A30877" w:rsidP="00494EAC">
            <w:pPr>
              <w:jc w:val="both"/>
              <w:rPr>
                <w:rFonts w:asciiTheme="minorHAnsi" w:hAnsiTheme="minorHAnsi" w:cstheme="minorHAnsi"/>
                <w:lang w:val="lv-LV"/>
              </w:rPr>
            </w:pPr>
            <w:r w:rsidRPr="00BA0393">
              <w:rPr>
                <w:rFonts w:asciiTheme="minorHAnsi" w:hAnsiTheme="minorHAnsi" w:cstheme="minorHAnsi"/>
                <w:lang w:val="lv-LV"/>
              </w:rPr>
              <w:t>___________________</w:t>
            </w:r>
          </w:p>
        </w:tc>
        <w:tc>
          <w:tcPr>
            <w:tcW w:w="5446" w:type="dxa"/>
          </w:tcPr>
          <w:p w14:paraId="3FD66B3B" w14:textId="519BFD72" w:rsidR="00A30877" w:rsidRPr="00BA0393" w:rsidRDefault="007B602F" w:rsidP="00494EAC">
            <w:pPr>
              <w:jc w:val="both"/>
              <w:rPr>
                <w:rFonts w:asciiTheme="minorHAnsi" w:hAnsiTheme="minorHAnsi" w:cstheme="minorHAnsi"/>
                <w:lang w:val="lv-LV"/>
              </w:rPr>
            </w:pPr>
            <w:r w:rsidRPr="00BA0393">
              <w:rPr>
                <w:rFonts w:asciiTheme="minorHAnsi" w:hAnsiTheme="minorHAnsi" w:cstheme="minorHAnsi"/>
                <w:lang w:val="lv-LV"/>
              </w:rPr>
              <w:t xml:space="preserve">Dāvis </w:t>
            </w:r>
            <w:proofErr w:type="spellStart"/>
            <w:r w:rsidRPr="00BA0393">
              <w:rPr>
                <w:rFonts w:asciiTheme="minorHAnsi" w:hAnsiTheme="minorHAnsi" w:cstheme="minorHAnsi"/>
                <w:lang w:val="lv-LV"/>
              </w:rPr>
              <w:t>Meikulāns</w:t>
            </w:r>
            <w:proofErr w:type="spellEnd"/>
          </w:p>
        </w:tc>
      </w:tr>
      <w:tr w:rsidR="002C345F" w:rsidRPr="00BA0393" w14:paraId="2B586743" w14:textId="77777777" w:rsidTr="00494EAC">
        <w:tc>
          <w:tcPr>
            <w:tcW w:w="1276" w:type="dxa"/>
          </w:tcPr>
          <w:p w14:paraId="6CEACFD7" w14:textId="77777777" w:rsidR="00A30877" w:rsidRPr="00BA0393" w:rsidRDefault="00A30877" w:rsidP="00494EAC">
            <w:pPr>
              <w:jc w:val="both"/>
              <w:rPr>
                <w:rFonts w:asciiTheme="minorHAnsi" w:hAnsiTheme="minorHAnsi" w:cstheme="minorHAnsi"/>
                <w:lang w:val="lv-LV"/>
              </w:rPr>
            </w:pPr>
          </w:p>
        </w:tc>
        <w:tc>
          <w:tcPr>
            <w:tcW w:w="2298" w:type="dxa"/>
          </w:tcPr>
          <w:p w14:paraId="073450F0" w14:textId="77777777" w:rsidR="00A30877" w:rsidRPr="00BA0393" w:rsidRDefault="00A30877" w:rsidP="00494EAC">
            <w:pPr>
              <w:jc w:val="both"/>
              <w:rPr>
                <w:rFonts w:asciiTheme="minorHAnsi" w:hAnsiTheme="minorHAnsi" w:cstheme="minorHAnsi"/>
                <w:lang w:val="lv-LV"/>
              </w:rPr>
            </w:pPr>
          </w:p>
        </w:tc>
        <w:tc>
          <w:tcPr>
            <w:tcW w:w="5446" w:type="dxa"/>
          </w:tcPr>
          <w:p w14:paraId="7D11B4F7" w14:textId="77777777" w:rsidR="00A30877" w:rsidRPr="00BA0393" w:rsidRDefault="00A30877" w:rsidP="00494EAC">
            <w:pPr>
              <w:jc w:val="both"/>
              <w:rPr>
                <w:rFonts w:asciiTheme="minorHAnsi" w:hAnsiTheme="minorHAnsi" w:cstheme="minorHAnsi"/>
                <w:lang w:val="lv-LV"/>
              </w:rPr>
            </w:pPr>
          </w:p>
        </w:tc>
      </w:tr>
      <w:tr w:rsidR="002C345F" w:rsidRPr="00BA0393" w14:paraId="3DA91FB8" w14:textId="77777777" w:rsidTr="00494EAC">
        <w:trPr>
          <w:trHeight w:val="80"/>
        </w:trPr>
        <w:tc>
          <w:tcPr>
            <w:tcW w:w="1276" w:type="dxa"/>
          </w:tcPr>
          <w:p w14:paraId="797E2ECF" w14:textId="77777777" w:rsidR="00A30877" w:rsidRPr="00BA0393" w:rsidRDefault="00A30877" w:rsidP="00494EAC">
            <w:pPr>
              <w:jc w:val="both"/>
              <w:rPr>
                <w:rFonts w:asciiTheme="minorHAnsi" w:hAnsiTheme="minorHAnsi" w:cstheme="minorHAnsi"/>
                <w:lang w:val="lv-LV"/>
              </w:rPr>
            </w:pPr>
          </w:p>
        </w:tc>
        <w:tc>
          <w:tcPr>
            <w:tcW w:w="2298" w:type="dxa"/>
          </w:tcPr>
          <w:p w14:paraId="78D6A140" w14:textId="77777777" w:rsidR="00A30877" w:rsidRPr="00BA0393" w:rsidRDefault="00A30877" w:rsidP="00494EAC">
            <w:pPr>
              <w:jc w:val="both"/>
              <w:rPr>
                <w:rFonts w:asciiTheme="minorHAnsi" w:hAnsiTheme="minorHAnsi" w:cstheme="minorHAnsi"/>
                <w:lang w:val="lv-LV"/>
              </w:rPr>
            </w:pPr>
          </w:p>
        </w:tc>
        <w:tc>
          <w:tcPr>
            <w:tcW w:w="5446" w:type="dxa"/>
          </w:tcPr>
          <w:p w14:paraId="5CF4FD5F" w14:textId="77777777" w:rsidR="00A30877" w:rsidRPr="00BA0393" w:rsidRDefault="00A30877" w:rsidP="00494EAC">
            <w:pPr>
              <w:jc w:val="both"/>
              <w:rPr>
                <w:rFonts w:asciiTheme="minorHAnsi" w:hAnsiTheme="minorHAnsi" w:cstheme="minorHAnsi"/>
                <w:lang w:val="lv-LV"/>
              </w:rPr>
            </w:pPr>
          </w:p>
        </w:tc>
      </w:tr>
      <w:tr w:rsidR="002C345F" w:rsidRPr="00BA0393" w14:paraId="2DB56C95" w14:textId="77777777" w:rsidTr="00494EAC">
        <w:tc>
          <w:tcPr>
            <w:tcW w:w="1276" w:type="dxa"/>
          </w:tcPr>
          <w:p w14:paraId="1C32B980" w14:textId="77777777" w:rsidR="00A30877" w:rsidRPr="00BA0393" w:rsidRDefault="00A30877" w:rsidP="00494EAC">
            <w:pPr>
              <w:jc w:val="both"/>
              <w:rPr>
                <w:rFonts w:asciiTheme="minorHAnsi" w:hAnsiTheme="minorHAnsi" w:cstheme="minorHAnsi"/>
                <w:lang w:val="lv-LV"/>
              </w:rPr>
            </w:pPr>
            <w:r w:rsidRPr="00BA0393">
              <w:rPr>
                <w:rFonts w:asciiTheme="minorHAnsi" w:hAnsiTheme="minorHAnsi" w:cstheme="minorHAnsi"/>
                <w:lang w:val="lv-LV"/>
              </w:rPr>
              <w:t>Pārbaudīja:</w:t>
            </w:r>
          </w:p>
        </w:tc>
        <w:tc>
          <w:tcPr>
            <w:tcW w:w="2298" w:type="dxa"/>
          </w:tcPr>
          <w:p w14:paraId="61032D4D" w14:textId="77777777" w:rsidR="00A30877" w:rsidRPr="00BA0393" w:rsidRDefault="00A30877" w:rsidP="00494EAC">
            <w:pPr>
              <w:jc w:val="both"/>
              <w:rPr>
                <w:rFonts w:asciiTheme="minorHAnsi" w:hAnsiTheme="minorHAnsi" w:cstheme="minorHAnsi"/>
                <w:lang w:val="lv-LV"/>
              </w:rPr>
            </w:pPr>
            <w:r w:rsidRPr="00BA0393">
              <w:rPr>
                <w:rFonts w:asciiTheme="minorHAnsi" w:hAnsiTheme="minorHAnsi" w:cstheme="minorHAnsi"/>
                <w:lang w:val="lv-LV"/>
              </w:rPr>
              <w:t>___________________</w:t>
            </w:r>
          </w:p>
        </w:tc>
        <w:tc>
          <w:tcPr>
            <w:tcW w:w="5446" w:type="dxa"/>
          </w:tcPr>
          <w:p w14:paraId="51EDDFF4" w14:textId="5035F71E" w:rsidR="00A30877" w:rsidRPr="00E12581" w:rsidRDefault="00A30877" w:rsidP="00494EAC">
            <w:pPr>
              <w:jc w:val="both"/>
              <w:rPr>
                <w:rFonts w:asciiTheme="minorHAnsi" w:hAnsiTheme="minorHAnsi" w:cstheme="minorHAnsi"/>
                <w:lang w:val="lv-LV"/>
              </w:rPr>
            </w:pPr>
            <w:r w:rsidRPr="00E12581">
              <w:rPr>
                <w:rFonts w:asciiTheme="minorHAnsi" w:hAnsiTheme="minorHAnsi" w:cstheme="minorHAnsi"/>
                <w:lang w:val="lv-LV"/>
              </w:rPr>
              <w:t xml:space="preserve">Būvprojekta vadītājs </w:t>
            </w:r>
            <w:proofErr w:type="spellStart"/>
            <w:r w:rsidR="008752E4" w:rsidRPr="00E12581">
              <w:rPr>
                <w:rFonts w:asciiTheme="minorHAnsi" w:hAnsiTheme="minorHAnsi" w:cstheme="minorHAnsi"/>
                <w:lang w:val="lv-LV"/>
              </w:rPr>
              <w:t>V.Oļts</w:t>
            </w:r>
            <w:proofErr w:type="spellEnd"/>
            <w:r w:rsidRPr="00E12581">
              <w:rPr>
                <w:rFonts w:asciiTheme="minorHAnsi" w:hAnsiTheme="minorHAnsi" w:cstheme="minorHAnsi"/>
                <w:lang w:val="lv-LV"/>
              </w:rPr>
              <w:t xml:space="preserve">, </w:t>
            </w:r>
            <w:proofErr w:type="spellStart"/>
            <w:r w:rsidRPr="00E12581">
              <w:rPr>
                <w:rFonts w:asciiTheme="minorHAnsi" w:hAnsiTheme="minorHAnsi" w:cstheme="minorHAnsi"/>
                <w:lang w:val="lv-LV"/>
              </w:rPr>
              <w:t>sert</w:t>
            </w:r>
            <w:proofErr w:type="spellEnd"/>
            <w:r w:rsidRPr="00E12581">
              <w:rPr>
                <w:rFonts w:asciiTheme="minorHAnsi" w:hAnsiTheme="minorHAnsi" w:cstheme="minorHAnsi"/>
                <w:lang w:val="lv-LV"/>
              </w:rPr>
              <w:t xml:space="preserve">. Nr. </w:t>
            </w:r>
            <w:r w:rsidR="00E12581" w:rsidRPr="00E12581">
              <w:rPr>
                <w:rFonts w:asciiTheme="minorHAnsi" w:hAnsiTheme="minorHAnsi" w:cstheme="minorHAnsi"/>
                <w:lang w:val="lv-LV"/>
              </w:rPr>
              <w:t>3-01832</w:t>
            </w:r>
          </w:p>
        </w:tc>
      </w:tr>
    </w:tbl>
    <w:p w14:paraId="50996B52" w14:textId="21553576" w:rsidR="00A30877" w:rsidRPr="00BA0393" w:rsidRDefault="00A30877" w:rsidP="002006E6">
      <w:pPr>
        <w:jc w:val="both"/>
        <w:rPr>
          <w:rFonts w:asciiTheme="minorHAnsi" w:hAnsiTheme="minorHAnsi" w:cstheme="minorHAnsi"/>
        </w:rPr>
      </w:pPr>
    </w:p>
    <w:p w14:paraId="38D68F6B" w14:textId="2B990A6E" w:rsidR="000F2EAF" w:rsidRPr="00BA0393" w:rsidRDefault="000F2EAF" w:rsidP="00461301">
      <w:pPr>
        <w:widowControl/>
        <w:suppressAutoHyphens w:val="0"/>
        <w:rPr>
          <w:rFonts w:asciiTheme="minorHAnsi" w:hAnsiTheme="minorHAnsi" w:cstheme="minorHAnsi"/>
          <w:b/>
          <w:bCs/>
          <w:u w:val="single"/>
        </w:rPr>
      </w:pPr>
    </w:p>
    <w:sectPr w:rsidR="000F2EAF" w:rsidRPr="00BA0393" w:rsidSect="00266387">
      <w:pgSz w:w="11906" w:h="16838"/>
      <w:pgMar w:top="1134" w:right="1247" w:bottom="993" w:left="1588" w:header="720" w:footer="720" w:gutter="284"/>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85CE1" w14:textId="77777777" w:rsidR="00022F45" w:rsidRDefault="00022F45" w:rsidP="001B7076">
      <w:r>
        <w:separator/>
      </w:r>
    </w:p>
  </w:endnote>
  <w:endnote w:type="continuationSeparator" w:id="0">
    <w:p w14:paraId="366628E3" w14:textId="77777777" w:rsidR="00022F45" w:rsidRDefault="00022F45" w:rsidP="001B7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ArialNarrow">
    <w:altName w:val="MS Mincho"/>
    <w:panose1 w:val="00000000000000000000"/>
    <w:charset w:val="80"/>
    <w:family w:val="auto"/>
    <w:notTrueType/>
    <w:pitch w:val="default"/>
    <w:sig w:usb0="00000001" w:usb1="08070000" w:usb2="00000010" w:usb3="00000000" w:csb0="00020000"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427A9" w14:textId="77777777" w:rsidR="00022F45" w:rsidRDefault="00022F45" w:rsidP="001B7076">
      <w:r>
        <w:separator/>
      </w:r>
    </w:p>
  </w:footnote>
  <w:footnote w:type="continuationSeparator" w:id="0">
    <w:p w14:paraId="1DC2C24C" w14:textId="77777777" w:rsidR="00022F45" w:rsidRDefault="00022F45" w:rsidP="001B70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Symbol" w:hAnsi="Symbol" w:cs="Symbol" w:hint="default"/>
        <w:color w:val="00B050"/>
      </w:r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hint="default"/>
      </w:rPr>
    </w:lvl>
  </w:abstractNum>
  <w:abstractNum w:abstractNumId="2"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color w:val="00B050"/>
      </w:rPr>
    </w:lvl>
  </w:abstractNum>
  <w:abstractNum w:abstractNumId="3" w15:restartNumberingAfterBreak="0">
    <w:nsid w:val="00000005"/>
    <w:multiLevelType w:val="singleLevel"/>
    <w:tmpl w:val="00000005"/>
    <w:name w:val="WW8Num5"/>
    <w:lvl w:ilvl="0">
      <w:start w:val="1"/>
      <w:numFmt w:val="bullet"/>
      <w:lvlText w:val=""/>
      <w:lvlJc w:val="left"/>
      <w:pPr>
        <w:tabs>
          <w:tab w:val="num" w:pos="0"/>
        </w:tabs>
        <w:ind w:left="720" w:hanging="360"/>
      </w:pPr>
      <w:rPr>
        <w:rFonts w:ascii="Symbol" w:hAnsi="Symbol" w:cs="Symbol" w:hint="default"/>
        <w:color w:val="00B050"/>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hint="default"/>
        <w:color w:val="00B050"/>
      </w:rPr>
    </w:lvl>
  </w:abstractNum>
  <w:abstractNum w:abstractNumId="5" w15:restartNumberingAfterBreak="0">
    <w:nsid w:val="00000007"/>
    <w:multiLevelType w:val="singleLevel"/>
    <w:tmpl w:val="00000007"/>
    <w:name w:val="WW8Num8"/>
    <w:lvl w:ilvl="0">
      <w:start w:val="1"/>
      <w:numFmt w:val="bullet"/>
      <w:lvlText w:val=""/>
      <w:lvlJc w:val="left"/>
      <w:pPr>
        <w:tabs>
          <w:tab w:val="num" w:pos="0"/>
        </w:tabs>
        <w:ind w:left="720" w:hanging="360"/>
      </w:pPr>
      <w:rPr>
        <w:rFonts w:ascii="Symbol" w:hAnsi="Symbol" w:cs="Symbol" w:hint="default"/>
        <w:color w:val="00B050"/>
      </w:rPr>
    </w:lvl>
  </w:abstractNum>
  <w:abstractNum w:abstractNumId="6" w15:restartNumberingAfterBreak="0">
    <w:nsid w:val="00000008"/>
    <w:multiLevelType w:val="singleLevel"/>
    <w:tmpl w:val="00000008"/>
    <w:name w:val="WW8Num9"/>
    <w:lvl w:ilvl="0">
      <w:start w:val="1"/>
      <w:numFmt w:val="bullet"/>
      <w:lvlText w:val=""/>
      <w:lvlJc w:val="left"/>
      <w:pPr>
        <w:tabs>
          <w:tab w:val="num" w:pos="0"/>
        </w:tabs>
        <w:ind w:left="720" w:hanging="360"/>
      </w:pPr>
      <w:rPr>
        <w:rFonts w:ascii="Symbol" w:hAnsi="Symbol" w:cs="Symbol" w:hint="default"/>
        <w:color w:val="00B050"/>
      </w:rPr>
    </w:lvl>
  </w:abstractNum>
  <w:abstractNum w:abstractNumId="7"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Symbol" w:hAnsi="Symbol" w:cs="Symbol" w:hint="default"/>
      </w:rPr>
    </w:lvl>
  </w:abstractNum>
  <w:abstractNum w:abstractNumId="8" w15:restartNumberingAfterBreak="0">
    <w:nsid w:val="03A200C2"/>
    <w:multiLevelType w:val="hybridMultilevel"/>
    <w:tmpl w:val="6FA6B03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060E0176"/>
    <w:multiLevelType w:val="hybridMultilevel"/>
    <w:tmpl w:val="5F04B9B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078D4CF0"/>
    <w:multiLevelType w:val="hybridMultilevel"/>
    <w:tmpl w:val="BC128C6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08D75D9C"/>
    <w:multiLevelType w:val="multilevel"/>
    <w:tmpl w:val="51D023D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A132AB1"/>
    <w:multiLevelType w:val="hybridMultilevel"/>
    <w:tmpl w:val="E9DE9D60"/>
    <w:lvl w:ilvl="0" w:tplc="08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3" w15:restartNumberingAfterBreak="0">
    <w:nsid w:val="0DA23EDA"/>
    <w:multiLevelType w:val="hybridMultilevel"/>
    <w:tmpl w:val="C376FA34"/>
    <w:lvl w:ilvl="0" w:tplc="41DCF9B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E01963"/>
    <w:multiLevelType w:val="hybridMultilevel"/>
    <w:tmpl w:val="1EE20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01B740E"/>
    <w:multiLevelType w:val="hybridMultilevel"/>
    <w:tmpl w:val="ABDE0D8C"/>
    <w:lvl w:ilvl="0" w:tplc="72D4D39C">
      <w:start w:val="126"/>
      <w:numFmt w:val="bullet"/>
      <w:lvlText w:val="•"/>
      <w:lvlJc w:val="left"/>
      <w:pPr>
        <w:ind w:left="1080" w:hanging="720"/>
      </w:pPr>
      <w:rPr>
        <w:rFonts w:ascii="Times New Roman" w:eastAsia="Lucida Sans Unicode"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1B95C8E"/>
    <w:multiLevelType w:val="hybridMultilevel"/>
    <w:tmpl w:val="95B02AB0"/>
    <w:lvl w:ilvl="0" w:tplc="09464310">
      <w:start w:val="1"/>
      <w:numFmt w:val="decimal"/>
      <w:lvlText w:val="%1."/>
      <w:lvlJc w:val="left"/>
      <w:pPr>
        <w:ind w:left="360" w:hanging="360"/>
      </w:pPr>
      <w:rPr>
        <w:color w:val="auto"/>
      </w:rPr>
    </w:lvl>
    <w:lvl w:ilvl="1" w:tplc="04260001">
      <w:start w:val="1"/>
      <w:numFmt w:val="bullet"/>
      <w:lvlText w:val=""/>
      <w:lvlJc w:val="left"/>
      <w:pPr>
        <w:ind w:left="1080" w:hanging="360"/>
      </w:pPr>
      <w:rPr>
        <w:rFonts w:ascii="Symbol" w:hAnsi="Symbol" w:hint="default"/>
      </w:r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7" w15:restartNumberingAfterBreak="0">
    <w:nsid w:val="268857A4"/>
    <w:multiLevelType w:val="hybridMultilevel"/>
    <w:tmpl w:val="0792BFD6"/>
    <w:lvl w:ilvl="0" w:tplc="41DCF9B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617D53"/>
    <w:multiLevelType w:val="hybridMultilevel"/>
    <w:tmpl w:val="56F8D9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9CB1A84"/>
    <w:multiLevelType w:val="hybridMultilevel"/>
    <w:tmpl w:val="F3D288F0"/>
    <w:lvl w:ilvl="0" w:tplc="08090001">
      <w:start w:val="1"/>
      <w:numFmt w:val="bullet"/>
      <w:lvlText w:val=""/>
      <w:lvlJc w:val="left"/>
      <w:pPr>
        <w:ind w:left="1080" w:hanging="72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35B78DA"/>
    <w:multiLevelType w:val="hybridMultilevel"/>
    <w:tmpl w:val="318C0CFA"/>
    <w:lvl w:ilvl="0" w:tplc="41DCF9B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130B24"/>
    <w:multiLevelType w:val="hybridMultilevel"/>
    <w:tmpl w:val="5CC80308"/>
    <w:lvl w:ilvl="0" w:tplc="0809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39D71B9A"/>
    <w:multiLevelType w:val="hybridMultilevel"/>
    <w:tmpl w:val="2C40FB0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3F491C86"/>
    <w:multiLevelType w:val="hybridMultilevel"/>
    <w:tmpl w:val="F55EBF44"/>
    <w:lvl w:ilvl="0" w:tplc="41DCF9B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4D7753"/>
    <w:multiLevelType w:val="hybridMultilevel"/>
    <w:tmpl w:val="EE887A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9697D37"/>
    <w:multiLevelType w:val="hybridMultilevel"/>
    <w:tmpl w:val="DEAC2B1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4E9E505D"/>
    <w:multiLevelType w:val="hybridMultilevel"/>
    <w:tmpl w:val="DD521B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EF54657"/>
    <w:multiLevelType w:val="hybridMultilevel"/>
    <w:tmpl w:val="7F56A1A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50EA6992"/>
    <w:multiLevelType w:val="hybridMultilevel"/>
    <w:tmpl w:val="8CFAD46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51463699"/>
    <w:multiLevelType w:val="hybridMultilevel"/>
    <w:tmpl w:val="F648B964"/>
    <w:lvl w:ilvl="0" w:tplc="0809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15:restartNumberingAfterBreak="0">
    <w:nsid w:val="519D3DEA"/>
    <w:multiLevelType w:val="hybridMultilevel"/>
    <w:tmpl w:val="15FCEAB4"/>
    <w:lvl w:ilvl="0" w:tplc="AE1C0382">
      <w:numFmt w:val="bullet"/>
      <w:lvlText w:val="•"/>
      <w:lvlJc w:val="left"/>
      <w:pPr>
        <w:ind w:left="720" w:hanging="360"/>
      </w:pPr>
      <w:rPr>
        <w:rFonts w:ascii="Calibri" w:eastAsia="ArialNarrow"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9B94726"/>
    <w:multiLevelType w:val="hybridMultilevel"/>
    <w:tmpl w:val="6B867C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611D6FA2"/>
    <w:multiLevelType w:val="hybridMultilevel"/>
    <w:tmpl w:val="AF24A9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25C3DDC"/>
    <w:multiLevelType w:val="hybridMultilevel"/>
    <w:tmpl w:val="213431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383660C"/>
    <w:multiLevelType w:val="hybridMultilevel"/>
    <w:tmpl w:val="3EDE2F0E"/>
    <w:lvl w:ilvl="0" w:tplc="41DCF9B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870569D"/>
    <w:multiLevelType w:val="multilevel"/>
    <w:tmpl w:val="0DACE3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69731F8A"/>
    <w:multiLevelType w:val="hybridMultilevel"/>
    <w:tmpl w:val="E472A1B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7" w15:restartNumberingAfterBreak="0">
    <w:nsid w:val="71E36CBC"/>
    <w:multiLevelType w:val="hybridMultilevel"/>
    <w:tmpl w:val="6E9E291A"/>
    <w:lvl w:ilvl="0" w:tplc="72D4D39C">
      <w:start w:val="126"/>
      <w:numFmt w:val="bullet"/>
      <w:lvlText w:val="•"/>
      <w:lvlJc w:val="left"/>
      <w:pPr>
        <w:ind w:left="1080" w:hanging="720"/>
      </w:pPr>
      <w:rPr>
        <w:rFonts w:ascii="Times New Roman" w:eastAsia="Lucida Sans Unicode"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35E3CEA"/>
    <w:multiLevelType w:val="hybridMultilevel"/>
    <w:tmpl w:val="097AD5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8A361E1"/>
    <w:multiLevelType w:val="hybridMultilevel"/>
    <w:tmpl w:val="902427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97A04CB"/>
    <w:multiLevelType w:val="hybridMultilevel"/>
    <w:tmpl w:val="3A9608F2"/>
    <w:lvl w:ilvl="0" w:tplc="0426000F">
      <w:start w:val="1"/>
      <w:numFmt w:val="decimal"/>
      <w:lvlText w:val="%1."/>
      <w:lvlJc w:val="left"/>
      <w:pPr>
        <w:ind w:left="360" w:hanging="360"/>
      </w:pPr>
    </w:lvl>
    <w:lvl w:ilvl="1" w:tplc="04260001">
      <w:start w:val="1"/>
      <w:numFmt w:val="bullet"/>
      <w:lvlText w:val=""/>
      <w:lvlJc w:val="left"/>
      <w:pPr>
        <w:ind w:left="1080" w:hanging="360"/>
      </w:pPr>
      <w:rPr>
        <w:rFonts w:ascii="Symbol" w:hAnsi="Symbol" w:hint="default"/>
      </w:r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1" w15:restartNumberingAfterBreak="0">
    <w:nsid w:val="7A072725"/>
    <w:multiLevelType w:val="hybridMultilevel"/>
    <w:tmpl w:val="FAD41E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AC521D6"/>
    <w:multiLevelType w:val="hybridMultilevel"/>
    <w:tmpl w:val="AE4C1BC0"/>
    <w:lvl w:ilvl="0" w:tplc="08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7AC93C88"/>
    <w:multiLevelType w:val="hybridMultilevel"/>
    <w:tmpl w:val="CC648DE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4" w15:restartNumberingAfterBreak="0">
    <w:nsid w:val="7C0800A0"/>
    <w:multiLevelType w:val="hybridMultilevel"/>
    <w:tmpl w:val="693811A0"/>
    <w:lvl w:ilvl="0" w:tplc="41DCF9B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E4457D9"/>
    <w:multiLevelType w:val="hybridMultilevel"/>
    <w:tmpl w:val="BF20B764"/>
    <w:lvl w:ilvl="0" w:tplc="41DCF9B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F8D0B92"/>
    <w:multiLevelType w:val="hybridMultilevel"/>
    <w:tmpl w:val="25268A56"/>
    <w:lvl w:ilvl="0" w:tplc="41DCF9B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2752125">
    <w:abstractNumId w:val="1"/>
  </w:num>
  <w:num w:numId="2" w16cid:durableId="407653720">
    <w:abstractNumId w:val="13"/>
  </w:num>
  <w:num w:numId="3" w16cid:durableId="49614834">
    <w:abstractNumId w:val="45"/>
  </w:num>
  <w:num w:numId="4" w16cid:durableId="1224171539">
    <w:abstractNumId w:val="44"/>
  </w:num>
  <w:num w:numId="5" w16cid:durableId="260189439">
    <w:abstractNumId w:val="46"/>
  </w:num>
  <w:num w:numId="6" w16cid:durableId="1208300281">
    <w:abstractNumId w:val="17"/>
  </w:num>
  <w:num w:numId="7" w16cid:durableId="2082829447">
    <w:abstractNumId w:val="34"/>
  </w:num>
  <w:num w:numId="8" w16cid:durableId="209194788">
    <w:abstractNumId w:val="23"/>
  </w:num>
  <w:num w:numId="9" w16cid:durableId="2027368278">
    <w:abstractNumId w:val="39"/>
  </w:num>
  <w:num w:numId="10" w16cid:durableId="1948000756">
    <w:abstractNumId w:val="32"/>
  </w:num>
  <w:num w:numId="11" w16cid:durableId="451170017">
    <w:abstractNumId w:val="33"/>
  </w:num>
  <w:num w:numId="12" w16cid:durableId="1738936983">
    <w:abstractNumId w:val="25"/>
  </w:num>
  <w:num w:numId="13" w16cid:durableId="205148590">
    <w:abstractNumId w:val="21"/>
  </w:num>
  <w:num w:numId="14" w16cid:durableId="390271978">
    <w:abstractNumId w:val="29"/>
  </w:num>
  <w:num w:numId="15" w16cid:durableId="2069500117">
    <w:abstractNumId w:val="11"/>
  </w:num>
  <w:num w:numId="16" w16cid:durableId="1760447832">
    <w:abstractNumId w:val="26"/>
  </w:num>
  <w:num w:numId="17" w16cid:durableId="58721291">
    <w:abstractNumId w:val="36"/>
  </w:num>
  <w:num w:numId="18" w16cid:durableId="1406949841">
    <w:abstractNumId w:val="8"/>
  </w:num>
  <w:num w:numId="19" w16cid:durableId="2003853685">
    <w:abstractNumId w:val="12"/>
  </w:num>
  <w:num w:numId="20" w16cid:durableId="33625374">
    <w:abstractNumId w:val="24"/>
  </w:num>
  <w:num w:numId="21" w16cid:durableId="717365015">
    <w:abstractNumId w:val="9"/>
  </w:num>
  <w:num w:numId="22" w16cid:durableId="1445880773">
    <w:abstractNumId w:val="43"/>
  </w:num>
  <w:num w:numId="23" w16cid:durableId="904340004">
    <w:abstractNumId w:val="27"/>
  </w:num>
  <w:num w:numId="24" w16cid:durableId="2045128375">
    <w:abstractNumId w:val="18"/>
  </w:num>
  <w:num w:numId="25" w16cid:durableId="1353217741">
    <w:abstractNumId w:val="14"/>
  </w:num>
  <w:num w:numId="26" w16cid:durableId="1046488283">
    <w:abstractNumId w:val="42"/>
  </w:num>
  <w:num w:numId="27" w16cid:durableId="1214469109">
    <w:abstractNumId w:val="10"/>
  </w:num>
  <w:num w:numId="28" w16cid:durableId="564340019">
    <w:abstractNumId w:val="31"/>
  </w:num>
  <w:num w:numId="29" w16cid:durableId="1550919451">
    <w:abstractNumId w:val="28"/>
  </w:num>
  <w:num w:numId="30" w16cid:durableId="589389063">
    <w:abstractNumId w:val="41"/>
  </w:num>
  <w:num w:numId="31" w16cid:durableId="1324045951">
    <w:abstractNumId w:val="15"/>
  </w:num>
  <w:num w:numId="32" w16cid:durableId="1124033788">
    <w:abstractNumId w:val="37"/>
  </w:num>
  <w:num w:numId="33" w16cid:durableId="1568027819">
    <w:abstractNumId w:val="19"/>
  </w:num>
  <w:num w:numId="34" w16cid:durableId="1777670868">
    <w:abstractNumId w:val="7"/>
  </w:num>
  <w:num w:numId="35" w16cid:durableId="412166131">
    <w:abstractNumId w:val="20"/>
  </w:num>
  <w:num w:numId="36" w16cid:durableId="1313675213">
    <w:abstractNumId w:val="22"/>
  </w:num>
  <w:num w:numId="37" w16cid:durableId="86463688">
    <w:abstractNumId w:val="16"/>
  </w:num>
  <w:num w:numId="38" w16cid:durableId="1136409740">
    <w:abstractNumId w:val="40"/>
  </w:num>
  <w:num w:numId="39" w16cid:durableId="1600406852">
    <w:abstractNumId w:val="35"/>
  </w:num>
  <w:num w:numId="40" w16cid:durableId="323509567">
    <w:abstractNumId w:val="38"/>
  </w:num>
  <w:num w:numId="41" w16cid:durableId="1451319975">
    <w:abstractNumId w:val="30"/>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hideSpellingError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trackRevisions/>
  <w:defaultTabStop w:val="720"/>
  <w:defaultTableStyle w:val="Normal"/>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076"/>
    <w:rsid w:val="00000185"/>
    <w:rsid w:val="00000316"/>
    <w:rsid w:val="000003FB"/>
    <w:rsid w:val="00000983"/>
    <w:rsid w:val="00001869"/>
    <w:rsid w:val="0000300C"/>
    <w:rsid w:val="00004882"/>
    <w:rsid w:val="00007597"/>
    <w:rsid w:val="00015FDC"/>
    <w:rsid w:val="00017564"/>
    <w:rsid w:val="00020990"/>
    <w:rsid w:val="00021134"/>
    <w:rsid w:val="00022ECF"/>
    <w:rsid w:val="00022F45"/>
    <w:rsid w:val="00027639"/>
    <w:rsid w:val="00035558"/>
    <w:rsid w:val="00035591"/>
    <w:rsid w:val="000364F2"/>
    <w:rsid w:val="00036F24"/>
    <w:rsid w:val="00043947"/>
    <w:rsid w:val="0004447D"/>
    <w:rsid w:val="00045B49"/>
    <w:rsid w:val="0005239C"/>
    <w:rsid w:val="0005455A"/>
    <w:rsid w:val="00055B4C"/>
    <w:rsid w:val="00064497"/>
    <w:rsid w:val="00064D9D"/>
    <w:rsid w:val="0006604B"/>
    <w:rsid w:val="00066403"/>
    <w:rsid w:val="00075C8B"/>
    <w:rsid w:val="000767F9"/>
    <w:rsid w:val="0008251D"/>
    <w:rsid w:val="00082763"/>
    <w:rsid w:val="000831C6"/>
    <w:rsid w:val="00087C18"/>
    <w:rsid w:val="000A0A97"/>
    <w:rsid w:val="000A0F1B"/>
    <w:rsid w:val="000B0294"/>
    <w:rsid w:val="000B19C9"/>
    <w:rsid w:val="000B23E7"/>
    <w:rsid w:val="000B25C4"/>
    <w:rsid w:val="000B5290"/>
    <w:rsid w:val="000D01B5"/>
    <w:rsid w:val="000D2FD1"/>
    <w:rsid w:val="000D3B3C"/>
    <w:rsid w:val="000D7A5A"/>
    <w:rsid w:val="000E0C5C"/>
    <w:rsid w:val="000E0F38"/>
    <w:rsid w:val="000E170C"/>
    <w:rsid w:val="000E17A1"/>
    <w:rsid w:val="000E3253"/>
    <w:rsid w:val="000E75BA"/>
    <w:rsid w:val="000E75E7"/>
    <w:rsid w:val="000E7F89"/>
    <w:rsid w:val="000F0408"/>
    <w:rsid w:val="000F25A8"/>
    <w:rsid w:val="000F2EAF"/>
    <w:rsid w:val="000F3BC5"/>
    <w:rsid w:val="000F4DF5"/>
    <w:rsid w:val="000F5A2B"/>
    <w:rsid w:val="001013D0"/>
    <w:rsid w:val="001028C9"/>
    <w:rsid w:val="00106E5F"/>
    <w:rsid w:val="00107E24"/>
    <w:rsid w:val="00107E51"/>
    <w:rsid w:val="00114A24"/>
    <w:rsid w:val="00117B5C"/>
    <w:rsid w:val="0012594C"/>
    <w:rsid w:val="00131E02"/>
    <w:rsid w:val="00134CF9"/>
    <w:rsid w:val="00134E89"/>
    <w:rsid w:val="0014347E"/>
    <w:rsid w:val="00143C10"/>
    <w:rsid w:val="00153114"/>
    <w:rsid w:val="00154E53"/>
    <w:rsid w:val="001620A7"/>
    <w:rsid w:val="00162D2A"/>
    <w:rsid w:val="001647C6"/>
    <w:rsid w:val="00166205"/>
    <w:rsid w:val="00172A16"/>
    <w:rsid w:val="0017569C"/>
    <w:rsid w:val="00177D29"/>
    <w:rsid w:val="00180317"/>
    <w:rsid w:val="001816E2"/>
    <w:rsid w:val="00184A89"/>
    <w:rsid w:val="001876DA"/>
    <w:rsid w:val="001A06A7"/>
    <w:rsid w:val="001A0F2D"/>
    <w:rsid w:val="001A4E1C"/>
    <w:rsid w:val="001A5A54"/>
    <w:rsid w:val="001B090A"/>
    <w:rsid w:val="001B0A62"/>
    <w:rsid w:val="001B4266"/>
    <w:rsid w:val="001B48B4"/>
    <w:rsid w:val="001B7076"/>
    <w:rsid w:val="001C01E4"/>
    <w:rsid w:val="001C2A1E"/>
    <w:rsid w:val="001D5B23"/>
    <w:rsid w:val="001E00AA"/>
    <w:rsid w:val="001E010C"/>
    <w:rsid w:val="001E1846"/>
    <w:rsid w:val="001E2A97"/>
    <w:rsid w:val="001E3192"/>
    <w:rsid w:val="001F2525"/>
    <w:rsid w:val="001F409A"/>
    <w:rsid w:val="001F5BFA"/>
    <w:rsid w:val="001F6C0E"/>
    <w:rsid w:val="001F6CAF"/>
    <w:rsid w:val="001F7AAA"/>
    <w:rsid w:val="002000A0"/>
    <w:rsid w:val="002006E6"/>
    <w:rsid w:val="0020442C"/>
    <w:rsid w:val="00206B9F"/>
    <w:rsid w:val="00212630"/>
    <w:rsid w:val="002165FF"/>
    <w:rsid w:val="00216AA5"/>
    <w:rsid w:val="002200CD"/>
    <w:rsid w:val="00220F7D"/>
    <w:rsid w:val="0022236C"/>
    <w:rsid w:val="00226469"/>
    <w:rsid w:val="00226663"/>
    <w:rsid w:val="00230DA6"/>
    <w:rsid w:val="0023126C"/>
    <w:rsid w:val="00231D27"/>
    <w:rsid w:val="00234B70"/>
    <w:rsid w:val="00236E37"/>
    <w:rsid w:val="002370F6"/>
    <w:rsid w:val="00237EAB"/>
    <w:rsid w:val="00240B30"/>
    <w:rsid w:val="00250B25"/>
    <w:rsid w:val="0025223C"/>
    <w:rsid w:val="00260EF0"/>
    <w:rsid w:val="00266387"/>
    <w:rsid w:val="0027279B"/>
    <w:rsid w:val="00275D75"/>
    <w:rsid w:val="002761DA"/>
    <w:rsid w:val="0027665A"/>
    <w:rsid w:val="0028405B"/>
    <w:rsid w:val="00286C4A"/>
    <w:rsid w:val="0028775D"/>
    <w:rsid w:val="00293559"/>
    <w:rsid w:val="00295F56"/>
    <w:rsid w:val="00295FE0"/>
    <w:rsid w:val="002A0AD2"/>
    <w:rsid w:val="002A3298"/>
    <w:rsid w:val="002A6275"/>
    <w:rsid w:val="002B043E"/>
    <w:rsid w:val="002B2D30"/>
    <w:rsid w:val="002B3812"/>
    <w:rsid w:val="002B4850"/>
    <w:rsid w:val="002B55D1"/>
    <w:rsid w:val="002B7A8D"/>
    <w:rsid w:val="002C091A"/>
    <w:rsid w:val="002C345F"/>
    <w:rsid w:val="002C36D1"/>
    <w:rsid w:val="002C7715"/>
    <w:rsid w:val="002D2475"/>
    <w:rsid w:val="002D38BD"/>
    <w:rsid w:val="002D3A64"/>
    <w:rsid w:val="002E001A"/>
    <w:rsid w:val="002E2D93"/>
    <w:rsid w:val="002E2E23"/>
    <w:rsid w:val="002F182C"/>
    <w:rsid w:val="002F3B29"/>
    <w:rsid w:val="003017A4"/>
    <w:rsid w:val="00305054"/>
    <w:rsid w:val="00313263"/>
    <w:rsid w:val="00313615"/>
    <w:rsid w:val="00313C31"/>
    <w:rsid w:val="00315405"/>
    <w:rsid w:val="00316123"/>
    <w:rsid w:val="00320AA9"/>
    <w:rsid w:val="00322D68"/>
    <w:rsid w:val="003269C6"/>
    <w:rsid w:val="003404B2"/>
    <w:rsid w:val="003509D1"/>
    <w:rsid w:val="00350F82"/>
    <w:rsid w:val="0035343E"/>
    <w:rsid w:val="00354B93"/>
    <w:rsid w:val="00355C03"/>
    <w:rsid w:val="00360405"/>
    <w:rsid w:val="00375628"/>
    <w:rsid w:val="003773E2"/>
    <w:rsid w:val="00377737"/>
    <w:rsid w:val="003801C8"/>
    <w:rsid w:val="003802C5"/>
    <w:rsid w:val="00381127"/>
    <w:rsid w:val="00382CD4"/>
    <w:rsid w:val="003833DA"/>
    <w:rsid w:val="00386391"/>
    <w:rsid w:val="0039030E"/>
    <w:rsid w:val="00392228"/>
    <w:rsid w:val="00397B63"/>
    <w:rsid w:val="003A240F"/>
    <w:rsid w:val="003A2FB5"/>
    <w:rsid w:val="003A3CE9"/>
    <w:rsid w:val="003A7C09"/>
    <w:rsid w:val="003B4669"/>
    <w:rsid w:val="003B4A5A"/>
    <w:rsid w:val="003B6D8B"/>
    <w:rsid w:val="003B72F1"/>
    <w:rsid w:val="003D1F77"/>
    <w:rsid w:val="003D71EF"/>
    <w:rsid w:val="003D7A03"/>
    <w:rsid w:val="003E2ECB"/>
    <w:rsid w:val="003E37C5"/>
    <w:rsid w:val="003E54C8"/>
    <w:rsid w:val="003F0B88"/>
    <w:rsid w:val="003F47DC"/>
    <w:rsid w:val="003F55F6"/>
    <w:rsid w:val="003F76CF"/>
    <w:rsid w:val="004008DE"/>
    <w:rsid w:val="0040201E"/>
    <w:rsid w:val="004040F0"/>
    <w:rsid w:val="00410AA5"/>
    <w:rsid w:val="00411A8B"/>
    <w:rsid w:val="00415461"/>
    <w:rsid w:val="00420939"/>
    <w:rsid w:val="00421BA3"/>
    <w:rsid w:val="00422DC7"/>
    <w:rsid w:val="00432B3D"/>
    <w:rsid w:val="004342BB"/>
    <w:rsid w:val="00437499"/>
    <w:rsid w:val="00440634"/>
    <w:rsid w:val="00440FC4"/>
    <w:rsid w:val="0044137B"/>
    <w:rsid w:val="00442ACE"/>
    <w:rsid w:val="0044653F"/>
    <w:rsid w:val="004478CD"/>
    <w:rsid w:val="00453BE2"/>
    <w:rsid w:val="0045580A"/>
    <w:rsid w:val="004578A9"/>
    <w:rsid w:val="00461301"/>
    <w:rsid w:val="0047106D"/>
    <w:rsid w:val="00475121"/>
    <w:rsid w:val="00475ABB"/>
    <w:rsid w:val="00480BD1"/>
    <w:rsid w:val="00481D75"/>
    <w:rsid w:val="004841BB"/>
    <w:rsid w:val="00484E5E"/>
    <w:rsid w:val="00485CA2"/>
    <w:rsid w:val="00486C43"/>
    <w:rsid w:val="004874A2"/>
    <w:rsid w:val="00487ACD"/>
    <w:rsid w:val="00491238"/>
    <w:rsid w:val="004912CD"/>
    <w:rsid w:val="00494EAC"/>
    <w:rsid w:val="00496A53"/>
    <w:rsid w:val="004A02D1"/>
    <w:rsid w:val="004A2486"/>
    <w:rsid w:val="004A4D04"/>
    <w:rsid w:val="004A7358"/>
    <w:rsid w:val="004B0BD5"/>
    <w:rsid w:val="004B0C97"/>
    <w:rsid w:val="004B1841"/>
    <w:rsid w:val="004B6979"/>
    <w:rsid w:val="004B69FE"/>
    <w:rsid w:val="004B6C31"/>
    <w:rsid w:val="004C0B29"/>
    <w:rsid w:val="004C28AF"/>
    <w:rsid w:val="004C59CD"/>
    <w:rsid w:val="004D0D51"/>
    <w:rsid w:val="004D1C89"/>
    <w:rsid w:val="004D449F"/>
    <w:rsid w:val="004D75C4"/>
    <w:rsid w:val="004E32C1"/>
    <w:rsid w:val="004E51F4"/>
    <w:rsid w:val="004E5454"/>
    <w:rsid w:val="004E58F9"/>
    <w:rsid w:val="004F4A78"/>
    <w:rsid w:val="004F650F"/>
    <w:rsid w:val="004F7356"/>
    <w:rsid w:val="004F7B64"/>
    <w:rsid w:val="004F7E6C"/>
    <w:rsid w:val="00500327"/>
    <w:rsid w:val="005046D3"/>
    <w:rsid w:val="00505023"/>
    <w:rsid w:val="005104FD"/>
    <w:rsid w:val="005126A8"/>
    <w:rsid w:val="00514619"/>
    <w:rsid w:val="00516425"/>
    <w:rsid w:val="00520DAE"/>
    <w:rsid w:val="005231ED"/>
    <w:rsid w:val="00524A62"/>
    <w:rsid w:val="0052572C"/>
    <w:rsid w:val="0053051F"/>
    <w:rsid w:val="00533021"/>
    <w:rsid w:val="005336B4"/>
    <w:rsid w:val="00537168"/>
    <w:rsid w:val="005434B3"/>
    <w:rsid w:val="00543CFC"/>
    <w:rsid w:val="005440EA"/>
    <w:rsid w:val="00546E5A"/>
    <w:rsid w:val="0054766C"/>
    <w:rsid w:val="005503EF"/>
    <w:rsid w:val="00555E10"/>
    <w:rsid w:val="005606DE"/>
    <w:rsid w:val="005719AF"/>
    <w:rsid w:val="00572379"/>
    <w:rsid w:val="00574A09"/>
    <w:rsid w:val="005765A2"/>
    <w:rsid w:val="0058260B"/>
    <w:rsid w:val="00586512"/>
    <w:rsid w:val="00586BDC"/>
    <w:rsid w:val="00590607"/>
    <w:rsid w:val="005930B2"/>
    <w:rsid w:val="005966A2"/>
    <w:rsid w:val="005A0DE9"/>
    <w:rsid w:val="005A113E"/>
    <w:rsid w:val="005A53E0"/>
    <w:rsid w:val="005A566B"/>
    <w:rsid w:val="005A5E6D"/>
    <w:rsid w:val="005B5A3C"/>
    <w:rsid w:val="005C1E0F"/>
    <w:rsid w:val="005C4CC1"/>
    <w:rsid w:val="005C5A15"/>
    <w:rsid w:val="005C74D6"/>
    <w:rsid w:val="005D7440"/>
    <w:rsid w:val="005E289F"/>
    <w:rsid w:val="005E2C7B"/>
    <w:rsid w:val="005E40A3"/>
    <w:rsid w:val="005E47A7"/>
    <w:rsid w:val="005E58A9"/>
    <w:rsid w:val="005E6768"/>
    <w:rsid w:val="005F1FB0"/>
    <w:rsid w:val="005F5CB0"/>
    <w:rsid w:val="005F65E6"/>
    <w:rsid w:val="005F7FF4"/>
    <w:rsid w:val="00601B4A"/>
    <w:rsid w:val="006058A7"/>
    <w:rsid w:val="00607FCC"/>
    <w:rsid w:val="00610587"/>
    <w:rsid w:val="00612566"/>
    <w:rsid w:val="006225C0"/>
    <w:rsid w:val="00622E32"/>
    <w:rsid w:val="00624971"/>
    <w:rsid w:val="00627FD7"/>
    <w:rsid w:val="00630B55"/>
    <w:rsid w:val="00637AF7"/>
    <w:rsid w:val="00637B35"/>
    <w:rsid w:val="00640594"/>
    <w:rsid w:val="00643561"/>
    <w:rsid w:val="006549B4"/>
    <w:rsid w:val="006556BC"/>
    <w:rsid w:val="006574C4"/>
    <w:rsid w:val="006626C0"/>
    <w:rsid w:val="006633B9"/>
    <w:rsid w:val="0066422A"/>
    <w:rsid w:val="00667440"/>
    <w:rsid w:val="0067414E"/>
    <w:rsid w:val="00684B92"/>
    <w:rsid w:val="00687E4C"/>
    <w:rsid w:val="00694457"/>
    <w:rsid w:val="006A341E"/>
    <w:rsid w:val="006A3FEB"/>
    <w:rsid w:val="006A4201"/>
    <w:rsid w:val="006B1E6B"/>
    <w:rsid w:val="006B5221"/>
    <w:rsid w:val="006C02BB"/>
    <w:rsid w:val="006C10C3"/>
    <w:rsid w:val="006C1CF8"/>
    <w:rsid w:val="006C28C0"/>
    <w:rsid w:val="006C71EA"/>
    <w:rsid w:val="006D178B"/>
    <w:rsid w:val="006D74C8"/>
    <w:rsid w:val="006F0349"/>
    <w:rsid w:val="006F0B06"/>
    <w:rsid w:val="006F0D4C"/>
    <w:rsid w:val="006F15C8"/>
    <w:rsid w:val="006F209C"/>
    <w:rsid w:val="006F4A2C"/>
    <w:rsid w:val="006F4DCA"/>
    <w:rsid w:val="006F73D4"/>
    <w:rsid w:val="006F7FD8"/>
    <w:rsid w:val="00706864"/>
    <w:rsid w:val="0071102B"/>
    <w:rsid w:val="00713D4A"/>
    <w:rsid w:val="0071457B"/>
    <w:rsid w:val="00714E8A"/>
    <w:rsid w:val="00716C44"/>
    <w:rsid w:val="0072166E"/>
    <w:rsid w:val="00722697"/>
    <w:rsid w:val="00722D40"/>
    <w:rsid w:val="00730415"/>
    <w:rsid w:val="00731969"/>
    <w:rsid w:val="0073277B"/>
    <w:rsid w:val="00732A47"/>
    <w:rsid w:val="00733CFE"/>
    <w:rsid w:val="00734336"/>
    <w:rsid w:val="007354B2"/>
    <w:rsid w:val="0073798F"/>
    <w:rsid w:val="00743626"/>
    <w:rsid w:val="0074762E"/>
    <w:rsid w:val="00750CB6"/>
    <w:rsid w:val="0075385C"/>
    <w:rsid w:val="00753D0C"/>
    <w:rsid w:val="00753E2C"/>
    <w:rsid w:val="00757887"/>
    <w:rsid w:val="00763A1D"/>
    <w:rsid w:val="00771021"/>
    <w:rsid w:val="007725A9"/>
    <w:rsid w:val="007755FB"/>
    <w:rsid w:val="00780C2C"/>
    <w:rsid w:val="007861BC"/>
    <w:rsid w:val="00787DD5"/>
    <w:rsid w:val="0079013C"/>
    <w:rsid w:val="00790547"/>
    <w:rsid w:val="00791891"/>
    <w:rsid w:val="007A021F"/>
    <w:rsid w:val="007A1D64"/>
    <w:rsid w:val="007A2985"/>
    <w:rsid w:val="007A2A0D"/>
    <w:rsid w:val="007A4604"/>
    <w:rsid w:val="007B065E"/>
    <w:rsid w:val="007B080B"/>
    <w:rsid w:val="007B2F47"/>
    <w:rsid w:val="007B362E"/>
    <w:rsid w:val="007B375E"/>
    <w:rsid w:val="007B602F"/>
    <w:rsid w:val="007B6BB1"/>
    <w:rsid w:val="007C080C"/>
    <w:rsid w:val="007C28A6"/>
    <w:rsid w:val="007D017C"/>
    <w:rsid w:val="007E2AFF"/>
    <w:rsid w:val="007E43B8"/>
    <w:rsid w:val="007E4EE1"/>
    <w:rsid w:val="007E798C"/>
    <w:rsid w:val="007E7B6D"/>
    <w:rsid w:val="007F0773"/>
    <w:rsid w:val="007F4550"/>
    <w:rsid w:val="007F6055"/>
    <w:rsid w:val="00804C79"/>
    <w:rsid w:val="0081263A"/>
    <w:rsid w:val="00813051"/>
    <w:rsid w:val="00814369"/>
    <w:rsid w:val="00815134"/>
    <w:rsid w:val="008247AA"/>
    <w:rsid w:val="00827BC9"/>
    <w:rsid w:val="00830AEF"/>
    <w:rsid w:val="0083164D"/>
    <w:rsid w:val="0083681C"/>
    <w:rsid w:val="00836F52"/>
    <w:rsid w:val="00845D78"/>
    <w:rsid w:val="00845EE4"/>
    <w:rsid w:val="008469FD"/>
    <w:rsid w:val="00846E31"/>
    <w:rsid w:val="00850F01"/>
    <w:rsid w:val="00860261"/>
    <w:rsid w:val="0086094D"/>
    <w:rsid w:val="00864F1C"/>
    <w:rsid w:val="00865C50"/>
    <w:rsid w:val="00870C89"/>
    <w:rsid w:val="00873265"/>
    <w:rsid w:val="00873339"/>
    <w:rsid w:val="008752E4"/>
    <w:rsid w:val="00875583"/>
    <w:rsid w:val="00877EF0"/>
    <w:rsid w:val="00885165"/>
    <w:rsid w:val="008905DA"/>
    <w:rsid w:val="00892E09"/>
    <w:rsid w:val="00893EA4"/>
    <w:rsid w:val="008947A9"/>
    <w:rsid w:val="00894C97"/>
    <w:rsid w:val="008A1409"/>
    <w:rsid w:val="008A29F6"/>
    <w:rsid w:val="008A4CAB"/>
    <w:rsid w:val="008A5C9A"/>
    <w:rsid w:val="008B7901"/>
    <w:rsid w:val="008C0A18"/>
    <w:rsid w:val="008C0A79"/>
    <w:rsid w:val="008C1A17"/>
    <w:rsid w:val="008C5233"/>
    <w:rsid w:val="008D11BD"/>
    <w:rsid w:val="008D138F"/>
    <w:rsid w:val="008D39DD"/>
    <w:rsid w:val="008D6F9B"/>
    <w:rsid w:val="008D74D9"/>
    <w:rsid w:val="008D7F7E"/>
    <w:rsid w:val="008E10B1"/>
    <w:rsid w:val="008E163E"/>
    <w:rsid w:val="008E263F"/>
    <w:rsid w:val="008E3369"/>
    <w:rsid w:val="008E4768"/>
    <w:rsid w:val="008E62FB"/>
    <w:rsid w:val="008F0BDE"/>
    <w:rsid w:val="008F17E7"/>
    <w:rsid w:val="008F4C74"/>
    <w:rsid w:val="00900438"/>
    <w:rsid w:val="00903207"/>
    <w:rsid w:val="00903BCE"/>
    <w:rsid w:val="009109AD"/>
    <w:rsid w:val="009135F3"/>
    <w:rsid w:val="00913E73"/>
    <w:rsid w:val="00916FB3"/>
    <w:rsid w:val="00922417"/>
    <w:rsid w:val="00935050"/>
    <w:rsid w:val="00943A1B"/>
    <w:rsid w:val="009450F3"/>
    <w:rsid w:val="00946F26"/>
    <w:rsid w:val="00947202"/>
    <w:rsid w:val="00952387"/>
    <w:rsid w:val="00960435"/>
    <w:rsid w:val="0096115B"/>
    <w:rsid w:val="009629B4"/>
    <w:rsid w:val="00966044"/>
    <w:rsid w:val="00966C7D"/>
    <w:rsid w:val="00967A1E"/>
    <w:rsid w:val="00970818"/>
    <w:rsid w:val="00970CB5"/>
    <w:rsid w:val="0097556E"/>
    <w:rsid w:val="00977F89"/>
    <w:rsid w:val="00985EF5"/>
    <w:rsid w:val="00990CBF"/>
    <w:rsid w:val="00994C12"/>
    <w:rsid w:val="00994D61"/>
    <w:rsid w:val="00996D87"/>
    <w:rsid w:val="009B4047"/>
    <w:rsid w:val="009B41B5"/>
    <w:rsid w:val="009B7133"/>
    <w:rsid w:val="009B77DD"/>
    <w:rsid w:val="009B7F50"/>
    <w:rsid w:val="009C4ED4"/>
    <w:rsid w:val="009C61F4"/>
    <w:rsid w:val="009C6A46"/>
    <w:rsid w:val="009D08CB"/>
    <w:rsid w:val="009D3A23"/>
    <w:rsid w:val="009D44FC"/>
    <w:rsid w:val="009E2148"/>
    <w:rsid w:val="009E6A31"/>
    <w:rsid w:val="009E7B6F"/>
    <w:rsid w:val="009F1113"/>
    <w:rsid w:val="009F12C6"/>
    <w:rsid w:val="009F2AE4"/>
    <w:rsid w:val="009F421B"/>
    <w:rsid w:val="009F60DC"/>
    <w:rsid w:val="009F6A01"/>
    <w:rsid w:val="00A0635C"/>
    <w:rsid w:val="00A12BD6"/>
    <w:rsid w:val="00A17189"/>
    <w:rsid w:val="00A205CF"/>
    <w:rsid w:val="00A2305D"/>
    <w:rsid w:val="00A30877"/>
    <w:rsid w:val="00A324EB"/>
    <w:rsid w:val="00A41F8D"/>
    <w:rsid w:val="00A50A61"/>
    <w:rsid w:val="00A55057"/>
    <w:rsid w:val="00A57150"/>
    <w:rsid w:val="00A7310C"/>
    <w:rsid w:val="00A8136A"/>
    <w:rsid w:val="00A82B18"/>
    <w:rsid w:val="00A859DF"/>
    <w:rsid w:val="00A85C6E"/>
    <w:rsid w:val="00A86A2A"/>
    <w:rsid w:val="00A87AF7"/>
    <w:rsid w:val="00A91614"/>
    <w:rsid w:val="00A9551C"/>
    <w:rsid w:val="00A97141"/>
    <w:rsid w:val="00A97DFF"/>
    <w:rsid w:val="00AA18D4"/>
    <w:rsid w:val="00AA4959"/>
    <w:rsid w:val="00AA4F8C"/>
    <w:rsid w:val="00AA750C"/>
    <w:rsid w:val="00AB3310"/>
    <w:rsid w:val="00AB4E70"/>
    <w:rsid w:val="00AB6FE6"/>
    <w:rsid w:val="00AC4C38"/>
    <w:rsid w:val="00AC7EF6"/>
    <w:rsid w:val="00AD6182"/>
    <w:rsid w:val="00AD7CD4"/>
    <w:rsid w:val="00AE232F"/>
    <w:rsid w:val="00AE6A72"/>
    <w:rsid w:val="00AF07D2"/>
    <w:rsid w:val="00AF0E7A"/>
    <w:rsid w:val="00B03473"/>
    <w:rsid w:val="00B05915"/>
    <w:rsid w:val="00B07867"/>
    <w:rsid w:val="00B10FF7"/>
    <w:rsid w:val="00B13383"/>
    <w:rsid w:val="00B14011"/>
    <w:rsid w:val="00B25ED8"/>
    <w:rsid w:val="00B26E77"/>
    <w:rsid w:val="00B3391A"/>
    <w:rsid w:val="00B35041"/>
    <w:rsid w:val="00B4229C"/>
    <w:rsid w:val="00B451F8"/>
    <w:rsid w:val="00B5160A"/>
    <w:rsid w:val="00B52027"/>
    <w:rsid w:val="00B529B3"/>
    <w:rsid w:val="00B57EAA"/>
    <w:rsid w:val="00B607F6"/>
    <w:rsid w:val="00B6139C"/>
    <w:rsid w:val="00B7149A"/>
    <w:rsid w:val="00B754CF"/>
    <w:rsid w:val="00B76DE7"/>
    <w:rsid w:val="00B81145"/>
    <w:rsid w:val="00B81D4D"/>
    <w:rsid w:val="00B85699"/>
    <w:rsid w:val="00B923E9"/>
    <w:rsid w:val="00B9245E"/>
    <w:rsid w:val="00B9383C"/>
    <w:rsid w:val="00B968F5"/>
    <w:rsid w:val="00B9788B"/>
    <w:rsid w:val="00BA0393"/>
    <w:rsid w:val="00BA2A47"/>
    <w:rsid w:val="00BA451D"/>
    <w:rsid w:val="00BA4EB8"/>
    <w:rsid w:val="00BA57A6"/>
    <w:rsid w:val="00BA69E0"/>
    <w:rsid w:val="00BB0BBF"/>
    <w:rsid w:val="00BB187F"/>
    <w:rsid w:val="00BB57CA"/>
    <w:rsid w:val="00BB7C5D"/>
    <w:rsid w:val="00BC152C"/>
    <w:rsid w:val="00BC1D2C"/>
    <w:rsid w:val="00BC760E"/>
    <w:rsid w:val="00BD25F1"/>
    <w:rsid w:val="00BD42AB"/>
    <w:rsid w:val="00BD6FF6"/>
    <w:rsid w:val="00BE06A9"/>
    <w:rsid w:val="00BE1E41"/>
    <w:rsid w:val="00BE3D2F"/>
    <w:rsid w:val="00BE4623"/>
    <w:rsid w:val="00BE5B24"/>
    <w:rsid w:val="00BF0AC4"/>
    <w:rsid w:val="00BF5817"/>
    <w:rsid w:val="00BF6247"/>
    <w:rsid w:val="00C02B6F"/>
    <w:rsid w:val="00C05979"/>
    <w:rsid w:val="00C070D9"/>
    <w:rsid w:val="00C10F68"/>
    <w:rsid w:val="00C114EC"/>
    <w:rsid w:val="00C219E3"/>
    <w:rsid w:val="00C22572"/>
    <w:rsid w:val="00C22F1D"/>
    <w:rsid w:val="00C24CAA"/>
    <w:rsid w:val="00C2587A"/>
    <w:rsid w:val="00C264C8"/>
    <w:rsid w:val="00C27FAF"/>
    <w:rsid w:val="00C30512"/>
    <w:rsid w:val="00C310DD"/>
    <w:rsid w:val="00C31242"/>
    <w:rsid w:val="00C3196D"/>
    <w:rsid w:val="00C35680"/>
    <w:rsid w:val="00C35E51"/>
    <w:rsid w:val="00C36C09"/>
    <w:rsid w:val="00C41D78"/>
    <w:rsid w:val="00C4230D"/>
    <w:rsid w:val="00C45088"/>
    <w:rsid w:val="00C5185C"/>
    <w:rsid w:val="00C541B3"/>
    <w:rsid w:val="00C56871"/>
    <w:rsid w:val="00C56AEC"/>
    <w:rsid w:val="00C578CB"/>
    <w:rsid w:val="00C72E99"/>
    <w:rsid w:val="00C735C1"/>
    <w:rsid w:val="00C817B4"/>
    <w:rsid w:val="00C81FF4"/>
    <w:rsid w:val="00C8275B"/>
    <w:rsid w:val="00C84F77"/>
    <w:rsid w:val="00C864FA"/>
    <w:rsid w:val="00C959A8"/>
    <w:rsid w:val="00CA46BA"/>
    <w:rsid w:val="00CA5C20"/>
    <w:rsid w:val="00CB15C6"/>
    <w:rsid w:val="00CB195B"/>
    <w:rsid w:val="00CC237A"/>
    <w:rsid w:val="00CC4414"/>
    <w:rsid w:val="00CC5FBD"/>
    <w:rsid w:val="00CD24EA"/>
    <w:rsid w:val="00CD6768"/>
    <w:rsid w:val="00CD75BD"/>
    <w:rsid w:val="00CE09FE"/>
    <w:rsid w:val="00CF043E"/>
    <w:rsid w:val="00CF398A"/>
    <w:rsid w:val="00CF3B70"/>
    <w:rsid w:val="00CF45AE"/>
    <w:rsid w:val="00CF5925"/>
    <w:rsid w:val="00CF6255"/>
    <w:rsid w:val="00D0038E"/>
    <w:rsid w:val="00D0155E"/>
    <w:rsid w:val="00D01835"/>
    <w:rsid w:val="00D06F40"/>
    <w:rsid w:val="00D128B1"/>
    <w:rsid w:val="00D133A0"/>
    <w:rsid w:val="00D14685"/>
    <w:rsid w:val="00D16A3F"/>
    <w:rsid w:val="00D24948"/>
    <w:rsid w:val="00D26BDF"/>
    <w:rsid w:val="00D26D71"/>
    <w:rsid w:val="00D26DD8"/>
    <w:rsid w:val="00D27A90"/>
    <w:rsid w:val="00D315FD"/>
    <w:rsid w:val="00D348E0"/>
    <w:rsid w:val="00D42FEC"/>
    <w:rsid w:val="00D53211"/>
    <w:rsid w:val="00D535C6"/>
    <w:rsid w:val="00D54E0F"/>
    <w:rsid w:val="00D555E7"/>
    <w:rsid w:val="00D556CC"/>
    <w:rsid w:val="00D5729B"/>
    <w:rsid w:val="00D65360"/>
    <w:rsid w:val="00D665DF"/>
    <w:rsid w:val="00D70F16"/>
    <w:rsid w:val="00D72F16"/>
    <w:rsid w:val="00D73A28"/>
    <w:rsid w:val="00D73B88"/>
    <w:rsid w:val="00D86454"/>
    <w:rsid w:val="00D968C8"/>
    <w:rsid w:val="00D97E65"/>
    <w:rsid w:val="00DA00D4"/>
    <w:rsid w:val="00DA175D"/>
    <w:rsid w:val="00DA2FFC"/>
    <w:rsid w:val="00DA4E48"/>
    <w:rsid w:val="00DA6180"/>
    <w:rsid w:val="00DB2C66"/>
    <w:rsid w:val="00DB7C60"/>
    <w:rsid w:val="00DC01EF"/>
    <w:rsid w:val="00DC328D"/>
    <w:rsid w:val="00DD0F06"/>
    <w:rsid w:val="00DD3054"/>
    <w:rsid w:val="00DD3E87"/>
    <w:rsid w:val="00DE0C32"/>
    <w:rsid w:val="00DF0922"/>
    <w:rsid w:val="00DF1A23"/>
    <w:rsid w:val="00DF4748"/>
    <w:rsid w:val="00DF636C"/>
    <w:rsid w:val="00E009BB"/>
    <w:rsid w:val="00E00B49"/>
    <w:rsid w:val="00E068DE"/>
    <w:rsid w:val="00E109A2"/>
    <w:rsid w:val="00E10A7E"/>
    <w:rsid w:val="00E11142"/>
    <w:rsid w:val="00E11614"/>
    <w:rsid w:val="00E123A6"/>
    <w:rsid w:val="00E12581"/>
    <w:rsid w:val="00E16A7D"/>
    <w:rsid w:val="00E17ED0"/>
    <w:rsid w:val="00E20E55"/>
    <w:rsid w:val="00E22140"/>
    <w:rsid w:val="00E23012"/>
    <w:rsid w:val="00E252A4"/>
    <w:rsid w:val="00E263A3"/>
    <w:rsid w:val="00E33AE3"/>
    <w:rsid w:val="00E37BEB"/>
    <w:rsid w:val="00E43B1D"/>
    <w:rsid w:val="00E44E4F"/>
    <w:rsid w:val="00E4531B"/>
    <w:rsid w:val="00E51986"/>
    <w:rsid w:val="00E5222C"/>
    <w:rsid w:val="00E53077"/>
    <w:rsid w:val="00E5414B"/>
    <w:rsid w:val="00E57167"/>
    <w:rsid w:val="00E6301E"/>
    <w:rsid w:val="00E66BEF"/>
    <w:rsid w:val="00E66C5E"/>
    <w:rsid w:val="00E725FE"/>
    <w:rsid w:val="00E76661"/>
    <w:rsid w:val="00E81314"/>
    <w:rsid w:val="00E815A4"/>
    <w:rsid w:val="00E81F6B"/>
    <w:rsid w:val="00E9281D"/>
    <w:rsid w:val="00E92D4E"/>
    <w:rsid w:val="00E962A1"/>
    <w:rsid w:val="00E97AD6"/>
    <w:rsid w:val="00EA3423"/>
    <w:rsid w:val="00EA3758"/>
    <w:rsid w:val="00EA7EED"/>
    <w:rsid w:val="00EB1F71"/>
    <w:rsid w:val="00EB382B"/>
    <w:rsid w:val="00EC0553"/>
    <w:rsid w:val="00EC0C89"/>
    <w:rsid w:val="00EC1122"/>
    <w:rsid w:val="00ED1559"/>
    <w:rsid w:val="00EE2942"/>
    <w:rsid w:val="00EE3AEB"/>
    <w:rsid w:val="00EE4918"/>
    <w:rsid w:val="00EF035F"/>
    <w:rsid w:val="00EF0C31"/>
    <w:rsid w:val="00EF12B2"/>
    <w:rsid w:val="00EF1E7A"/>
    <w:rsid w:val="00F02510"/>
    <w:rsid w:val="00F05963"/>
    <w:rsid w:val="00F13872"/>
    <w:rsid w:val="00F15E12"/>
    <w:rsid w:val="00F20699"/>
    <w:rsid w:val="00F2117B"/>
    <w:rsid w:val="00F242C4"/>
    <w:rsid w:val="00F24A54"/>
    <w:rsid w:val="00F26B1F"/>
    <w:rsid w:val="00F30075"/>
    <w:rsid w:val="00F3504B"/>
    <w:rsid w:val="00F435C8"/>
    <w:rsid w:val="00F4435A"/>
    <w:rsid w:val="00F44853"/>
    <w:rsid w:val="00F52268"/>
    <w:rsid w:val="00F5468D"/>
    <w:rsid w:val="00F547BA"/>
    <w:rsid w:val="00F558B6"/>
    <w:rsid w:val="00F62FC2"/>
    <w:rsid w:val="00F6306D"/>
    <w:rsid w:val="00F74586"/>
    <w:rsid w:val="00F759F9"/>
    <w:rsid w:val="00F85470"/>
    <w:rsid w:val="00F946A5"/>
    <w:rsid w:val="00FA1237"/>
    <w:rsid w:val="00FA32A8"/>
    <w:rsid w:val="00FA4C8D"/>
    <w:rsid w:val="00FA6D7E"/>
    <w:rsid w:val="00FA78D2"/>
    <w:rsid w:val="00FA7C1A"/>
    <w:rsid w:val="00FB4B1E"/>
    <w:rsid w:val="00FB6698"/>
    <w:rsid w:val="00FB73BC"/>
    <w:rsid w:val="00FC08C4"/>
    <w:rsid w:val="00FC3088"/>
    <w:rsid w:val="00FC31A7"/>
    <w:rsid w:val="00FC46EA"/>
    <w:rsid w:val="00FC75D7"/>
    <w:rsid w:val="00FD3B10"/>
    <w:rsid w:val="00FD7457"/>
    <w:rsid w:val="00FE043F"/>
    <w:rsid w:val="00FE0C2B"/>
    <w:rsid w:val="00FE3C5A"/>
    <w:rsid w:val="00FE6AFF"/>
    <w:rsid w:val="00FF13DD"/>
    <w:rsid w:val="00FF37E3"/>
    <w:rsid w:val="00FF50D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oNotEmbedSmartTags/>
  <w:decimalSymbol w:val=","/>
  <w:listSeparator w:val=";"/>
  <w14:docId w14:val="7ADFC461"/>
  <w15:docId w15:val="{7D147665-A6A9-4E4B-AFBA-17B539754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50F"/>
    <w:pPr>
      <w:widowControl w:val="0"/>
      <w:suppressAutoHyphens/>
    </w:pPr>
    <w:rPr>
      <w:rFonts w:eastAsia="Lucida Sans Unicode" w:cs="Mang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hint="default"/>
      <w:color w:val="00B050"/>
    </w:rPr>
  </w:style>
  <w:style w:type="paragraph" w:customStyle="1" w:styleId="Heading">
    <w:name w:val="Heading"/>
    <w:basedOn w:val="Normal"/>
    <w:next w:val="BodyTex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pPr>
      <w:spacing w:after="140" w:line="288"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rPr>
  </w:style>
  <w:style w:type="paragraph" w:customStyle="1" w:styleId="Index">
    <w:name w:val="Index"/>
    <w:basedOn w:val="Normal"/>
    <w:pPr>
      <w:suppressLineNumbers/>
    </w:pPr>
    <w:rPr>
      <w:rFonts w:cs="Arial"/>
    </w:rPr>
  </w:style>
  <w:style w:type="paragraph" w:styleId="ListParagraph">
    <w:name w:val="List Paragraph"/>
    <w:aliases w:val="list"/>
    <w:basedOn w:val="Normal"/>
    <w:link w:val="ListParagraphChar"/>
    <w:uiPriority w:val="34"/>
    <w:qFormat/>
    <w:pPr>
      <w:ind w:left="720"/>
    </w:pPr>
  </w:style>
  <w:style w:type="paragraph" w:styleId="Header">
    <w:name w:val="header"/>
    <w:basedOn w:val="Normal"/>
    <w:link w:val="HeaderChar"/>
    <w:unhideWhenUsed/>
    <w:rsid w:val="001B7076"/>
    <w:pPr>
      <w:tabs>
        <w:tab w:val="center" w:pos="4844"/>
        <w:tab w:val="right" w:pos="9689"/>
      </w:tabs>
    </w:pPr>
    <w:rPr>
      <w:szCs w:val="21"/>
    </w:rPr>
  </w:style>
  <w:style w:type="character" w:customStyle="1" w:styleId="HeaderChar">
    <w:name w:val="Header Char"/>
    <w:link w:val="Header"/>
    <w:rsid w:val="001B7076"/>
    <w:rPr>
      <w:rFonts w:eastAsia="Lucida Sans Unicode" w:cs="Mangal"/>
      <w:kern w:val="1"/>
      <w:sz w:val="24"/>
      <w:szCs w:val="21"/>
      <w:lang w:val="lv-LV" w:eastAsia="zh-CN" w:bidi="hi-IN"/>
    </w:rPr>
  </w:style>
  <w:style w:type="paragraph" w:styleId="Footer">
    <w:name w:val="footer"/>
    <w:basedOn w:val="Normal"/>
    <w:link w:val="FooterChar"/>
    <w:uiPriority w:val="99"/>
    <w:unhideWhenUsed/>
    <w:rsid w:val="001B7076"/>
    <w:pPr>
      <w:tabs>
        <w:tab w:val="center" w:pos="4844"/>
        <w:tab w:val="right" w:pos="9689"/>
      </w:tabs>
    </w:pPr>
    <w:rPr>
      <w:szCs w:val="21"/>
    </w:rPr>
  </w:style>
  <w:style w:type="character" w:customStyle="1" w:styleId="FooterChar">
    <w:name w:val="Footer Char"/>
    <w:link w:val="Footer"/>
    <w:uiPriority w:val="99"/>
    <w:rsid w:val="001B7076"/>
    <w:rPr>
      <w:rFonts w:eastAsia="Lucida Sans Unicode" w:cs="Mangal"/>
      <w:kern w:val="1"/>
      <w:sz w:val="24"/>
      <w:szCs w:val="21"/>
      <w:lang w:val="lv-LV" w:eastAsia="zh-CN" w:bidi="hi-IN"/>
    </w:rPr>
  </w:style>
  <w:style w:type="character" w:customStyle="1" w:styleId="BodyText1">
    <w:name w:val="Body Text1"/>
    <w:rsid w:val="00FA7C1A"/>
    <w:rPr>
      <w:rFonts w:ascii="Times New Roman" w:eastAsia="Times New Roman" w:hAnsi="Times New Roman" w:cs="Times New Roman"/>
      <w:b w:val="0"/>
      <w:bCs w:val="0"/>
      <w:i w:val="0"/>
      <w:iCs w:val="0"/>
      <w:caps w:val="0"/>
      <w:smallCaps w:val="0"/>
      <w:strike w:val="0"/>
      <w:dstrike w:val="0"/>
      <w:spacing w:val="0"/>
      <w:sz w:val="23"/>
      <w:szCs w:val="23"/>
    </w:rPr>
  </w:style>
  <w:style w:type="character" w:styleId="Hyperlink">
    <w:name w:val="Hyperlink"/>
    <w:uiPriority w:val="99"/>
    <w:unhideWhenUsed/>
    <w:rsid w:val="004F7356"/>
    <w:rPr>
      <w:color w:val="0000FF"/>
      <w:u w:val="single"/>
    </w:rPr>
  </w:style>
  <w:style w:type="paragraph" w:customStyle="1" w:styleId="textbox">
    <w:name w:val="textbox"/>
    <w:basedOn w:val="Normal"/>
    <w:rsid w:val="00804C79"/>
    <w:pPr>
      <w:widowControl/>
      <w:suppressAutoHyphens w:val="0"/>
      <w:spacing w:before="100" w:beforeAutospacing="1" w:after="100" w:afterAutospacing="1"/>
    </w:pPr>
    <w:rPr>
      <w:rFonts w:eastAsia="Times New Roman" w:cs="Times New Roman"/>
      <w:kern w:val="0"/>
      <w:lang w:val="en-US" w:eastAsia="en-US" w:bidi="ar-SA"/>
    </w:rPr>
  </w:style>
  <w:style w:type="paragraph" w:styleId="EndnoteText">
    <w:name w:val="endnote text"/>
    <w:basedOn w:val="Normal"/>
    <w:link w:val="EndnoteTextChar"/>
    <w:uiPriority w:val="99"/>
    <w:semiHidden/>
    <w:unhideWhenUsed/>
    <w:rsid w:val="00354B93"/>
    <w:rPr>
      <w:sz w:val="20"/>
      <w:szCs w:val="18"/>
    </w:rPr>
  </w:style>
  <w:style w:type="character" w:customStyle="1" w:styleId="EndnoteTextChar">
    <w:name w:val="Endnote Text Char"/>
    <w:link w:val="EndnoteText"/>
    <w:uiPriority w:val="99"/>
    <w:semiHidden/>
    <w:rsid w:val="00354B93"/>
    <w:rPr>
      <w:rFonts w:eastAsia="Lucida Sans Unicode" w:cs="Mangal"/>
      <w:kern w:val="1"/>
      <w:szCs w:val="18"/>
      <w:lang w:val="lv-LV" w:eastAsia="zh-CN" w:bidi="hi-IN"/>
    </w:rPr>
  </w:style>
  <w:style w:type="character" w:styleId="EndnoteReference">
    <w:name w:val="endnote reference"/>
    <w:uiPriority w:val="99"/>
    <w:semiHidden/>
    <w:unhideWhenUsed/>
    <w:rsid w:val="00354B93"/>
    <w:rPr>
      <w:vertAlign w:val="superscript"/>
    </w:rPr>
  </w:style>
  <w:style w:type="character" w:customStyle="1" w:styleId="im">
    <w:name w:val="im"/>
    <w:rsid w:val="00F6306D"/>
  </w:style>
  <w:style w:type="paragraph" w:styleId="BalloonText">
    <w:name w:val="Balloon Text"/>
    <w:basedOn w:val="Normal"/>
    <w:link w:val="BalloonTextChar"/>
    <w:uiPriority w:val="99"/>
    <w:semiHidden/>
    <w:unhideWhenUsed/>
    <w:rsid w:val="009F60DC"/>
    <w:rPr>
      <w:rFonts w:ascii="Tahoma" w:hAnsi="Tahoma"/>
      <w:sz w:val="16"/>
      <w:szCs w:val="14"/>
    </w:rPr>
  </w:style>
  <w:style w:type="character" w:customStyle="1" w:styleId="BalloonTextChar">
    <w:name w:val="Balloon Text Char"/>
    <w:basedOn w:val="DefaultParagraphFont"/>
    <w:link w:val="BalloonText"/>
    <w:uiPriority w:val="99"/>
    <w:semiHidden/>
    <w:rsid w:val="009F60DC"/>
    <w:rPr>
      <w:rFonts w:ascii="Tahoma" w:eastAsia="Lucida Sans Unicode" w:hAnsi="Tahoma" w:cs="Mangal"/>
      <w:kern w:val="1"/>
      <w:sz w:val="16"/>
      <w:szCs w:val="14"/>
      <w:lang w:eastAsia="zh-CN" w:bidi="hi-IN"/>
    </w:rPr>
  </w:style>
  <w:style w:type="paragraph" w:styleId="BodyTextIndent">
    <w:name w:val="Body Text Indent"/>
    <w:basedOn w:val="Normal"/>
    <w:link w:val="BodyTextIndentChar"/>
    <w:uiPriority w:val="99"/>
    <w:unhideWhenUsed/>
    <w:rsid w:val="006556BC"/>
    <w:pPr>
      <w:spacing w:after="120"/>
      <w:ind w:left="283"/>
    </w:pPr>
    <w:rPr>
      <w:szCs w:val="21"/>
    </w:rPr>
  </w:style>
  <w:style w:type="character" w:customStyle="1" w:styleId="BodyTextIndentChar">
    <w:name w:val="Body Text Indent Char"/>
    <w:basedOn w:val="DefaultParagraphFont"/>
    <w:link w:val="BodyTextIndent"/>
    <w:uiPriority w:val="99"/>
    <w:rsid w:val="006556BC"/>
    <w:rPr>
      <w:rFonts w:eastAsia="Lucida Sans Unicode" w:cs="Mangal"/>
      <w:kern w:val="1"/>
      <w:sz w:val="24"/>
      <w:szCs w:val="21"/>
      <w:lang w:eastAsia="zh-CN" w:bidi="hi-IN"/>
    </w:rPr>
  </w:style>
  <w:style w:type="table" w:styleId="TableGrid">
    <w:name w:val="Table Grid"/>
    <w:basedOn w:val="TableNormal"/>
    <w:uiPriority w:val="39"/>
    <w:rsid w:val="006556BC"/>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6556BC"/>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A5E6D"/>
    <w:pPr>
      <w:autoSpaceDE w:val="0"/>
      <w:autoSpaceDN w:val="0"/>
      <w:adjustRightInd w:val="0"/>
    </w:pPr>
    <w:rPr>
      <w:rFonts w:ascii="Cambria" w:hAnsi="Cambria" w:cs="Cambria"/>
      <w:color w:val="000000"/>
      <w:sz w:val="24"/>
      <w:szCs w:val="24"/>
      <w:lang w:val="en-GB"/>
    </w:rPr>
  </w:style>
  <w:style w:type="character" w:styleId="CommentReference">
    <w:name w:val="annotation reference"/>
    <w:basedOn w:val="DefaultParagraphFont"/>
    <w:uiPriority w:val="99"/>
    <w:semiHidden/>
    <w:unhideWhenUsed/>
    <w:rsid w:val="00B7149A"/>
    <w:rPr>
      <w:sz w:val="16"/>
      <w:szCs w:val="16"/>
    </w:rPr>
  </w:style>
  <w:style w:type="paragraph" w:styleId="CommentText">
    <w:name w:val="annotation text"/>
    <w:basedOn w:val="Normal"/>
    <w:link w:val="CommentTextChar"/>
    <w:uiPriority w:val="99"/>
    <w:semiHidden/>
    <w:unhideWhenUsed/>
    <w:rsid w:val="00B7149A"/>
    <w:rPr>
      <w:sz w:val="20"/>
      <w:szCs w:val="18"/>
    </w:rPr>
  </w:style>
  <w:style w:type="character" w:customStyle="1" w:styleId="CommentTextChar">
    <w:name w:val="Comment Text Char"/>
    <w:basedOn w:val="DefaultParagraphFont"/>
    <w:link w:val="CommentText"/>
    <w:uiPriority w:val="99"/>
    <w:semiHidden/>
    <w:rsid w:val="00B7149A"/>
    <w:rPr>
      <w:rFonts w:eastAsia="Lucida Sans Unicode" w:cs="Mangal"/>
      <w:kern w:val="1"/>
      <w:szCs w:val="18"/>
      <w:lang w:eastAsia="zh-CN" w:bidi="hi-IN"/>
    </w:rPr>
  </w:style>
  <w:style w:type="paragraph" w:styleId="CommentSubject">
    <w:name w:val="annotation subject"/>
    <w:basedOn w:val="CommentText"/>
    <w:next w:val="CommentText"/>
    <w:link w:val="CommentSubjectChar"/>
    <w:uiPriority w:val="99"/>
    <w:semiHidden/>
    <w:unhideWhenUsed/>
    <w:rsid w:val="00B7149A"/>
    <w:rPr>
      <w:b/>
      <w:bCs/>
    </w:rPr>
  </w:style>
  <w:style w:type="character" w:customStyle="1" w:styleId="CommentSubjectChar">
    <w:name w:val="Comment Subject Char"/>
    <w:basedOn w:val="CommentTextChar"/>
    <w:link w:val="CommentSubject"/>
    <w:uiPriority w:val="99"/>
    <w:semiHidden/>
    <w:rsid w:val="00B7149A"/>
    <w:rPr>
      <w:rFonts w:eastAsia="Lucida Sans Unicode" w:cs="Mangal"/>
      <w:b/>
      <w:bCs/>
      <w:kern w:val="1"/>
      <w:szCs w:val="18"/>
      <w:lang w:eastAsia="zh-CN" w:bidi="hi-IN"/>
    </w:rPr>
  </w:style>
  <w:style w:type="paragraph" w:styleId="NoSpacing">
    <w:name w:val="No Spacing"/>
    <w:uiPriority w:val="1"/>
    <w:qFormat/>
    <w:rsid w:val="001816E2"/>
    <w:pPr>
      <w:widowControl w:val="0"/>
      <w:suppressAutoHyphens/>
    </w:pPr>
    <w:rPr>
      <w:rFonts w:eastAsia="Lucida Sans Unicode" w:cs="Mangal"/>
      <w:kern w:val="1"/>
      <w:sz w:val="24"/>
      <w:szCs w:val="21"/>
      <w:lang w:eastAsia="zh-CN" w:bidi="hi-IN"/>
    </w:rPr>
  </w:style>
  <w:style w:type="character" w:customStyle="1" w:styleId="BodyTextChar">
    <w:name w:val="Body Text Char"/>
    <w:basedOn w:val="DefaultParagraphFont"/>
    <w:link w:val="BodyText"/>
    <w:rsid w:val="00045B49"/>
    <w:rPr>
      <w:rFonts w:eastAsia="Lucida Sans Unicode" w:cs="Mangal"/>
      <w:kern w:val="1"/>
      <w:sz w:val="24"/>
      <w:szCs w:val="24"/>
      <w:lang w:eastAsia="zh-CN" w:bidi="hi-IN"/>
    </w:rPr>
  </w:style>
  <w:style w:type="paragraph" w:customStyle="1" w:styleId="tv213">
    <w:name w:val="tv213"/>
    <w:basedOn w:val="Normal"/>
    <w:rsid w:val="00BA2A47"/>
    <w:pPr>
      <w:widowControl/>
      <w:suppressAutoHyphens w:val="0"/>
      <w:spacing w:before="100" w:beforeAutospacing="1" w:after="100" w:afterAutospacing="1"/>
    </w:pPr>
    <w:rPr>
      <w:rFonts w:eastAsia="Times New Roman" w:cs="Times New Roman"/>
      <w:kern w:val="0"/>
      <w:lang w:val="en-GB" w:eastAsia="en-GB" w:bidi="ar-SA"/>
    </w:rPr>
  </w:style>
  <w:style w:type="character" w:customStyle="1" w:styleId="ListParagraphChar">
    <w:name w:val="List Paragraph Char"/>
    <w:aliases w:val="list Char"/>
    <w:link w:val="ListParagraph"/>
    <w:uiPriority w:val="34"/>
    <w:rsid w:val="00D70F16"/>
    <w:rPr>
      <w:rFonts w:eastAsia="Lucida Sans Unicode" w:cs="Mangal"/>
      <w:kern w:val="1"/>
      <w:sz w:val="24"/>
      <w:szCs w:val="24"/>
      <w:lang w:eastAsia="zh-CN" w:bidi="hi-IN"/>
    </w:rPr>
  </w:style>
  <w:style w:type="paragraph" w:styleId="Revision">
    <w:name w:val="Revision"/>
    <w:hidden/>
    <w:uiPriority w:val="99"/>
    <w:semiHidden/>
    <w:rsid w:val="009B4047"/>
    <w:rPr>
      <w:rFonts w:eastAsia="Lucida Sans Unicode"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21251">
      <w:bodyDiv w:val="1"/>
      <w:marLeft w:val="0"/>
      <w:marRight w:val="0"/>
      <w:marTop w:val="0"/>
      <w:marBottom w:val="0"/>
      <w:divBdr>
        <w:top w:val="none" w:sz="0" w:space="0" w:color="auto"/>
        <w:left w:val="none" w:sz="0" w:space="0" w:color="auto"/>
        <w:bottom w:val="none" w:sz="0" w:space="0" w:color="auto"/>
        <w:right w:val="none" w:sz="0" w:space="0" w:color="auto"/>
      </w:divBdr>
      <w:divsChild>
        <w:div w:id="921572089">
          <w:marLeft w:val="0"/>
          <w:marRight w:val="0"/>
          <w:marTop w:val="0"/>
          <w:marBottom w:val="0"/>
          <w:divBdr>
            <w:top w:val="none" w:sz="0" w:space="0" w:color="auto"/>
            <w:left w:val="none" w:sz="0" w:space="0" w:color="auto"/>
            <w:bottom w:val="none" w:sz="0" w:space="0" w:color="auto"/>
            <w:right w:val="none" w:sz="0" w:space="0" w:color="auto"/>
          </w:divBdr>
        </w:div>
        <w:div w:id="1185749682">
          <w:marLeft w:val="0"/>
          <w:marRight w:val="0"/>
          <w:marTop w:val="0"/>
          <w:marBottom w:val="0"/>
          <w:divBdr>
            <w:top w:val="none" w:sz="0" w:space="0" w:color="auto"/>
            <w:left w:val="none" w:sz="0" w:space="0" w:color="auto"/>
            <w:bottom w:val="none" w:sz="0" w:space="0" w:color="auto"/>
            <w:right w:val="none" w:sz="0" w:space="0" w:color="auto"/>
          </w:divBdr>
        </w:div>
        <w:div w:id="1721828746">
          <w:marLeft w:val="0"/>
          <w:marRight w:val="0"/>
          <w:marTop w:val="0"/>
          <w:marBottom w:val="0"/>
          <w:divBdr>
            <w:top w:val="none" w:sz="0" w:space="0" w:color="auto"/>
            <w:left w:val="none" w:sz="0" w:space="0" w:color="auto"/>
            <w:bottom w:val="none" w:sz="0" w:space="0" w:color="auto"/>
            <w:right w:val="none" w:sz="0" w:space="0" w:color="auto"/>
          </w:divBdr>
        </w:div>
      </w:divsChild>
    </w:div>
    <w:div w:id="747580957">
      <w:bodyDiv w:val="1"/>
      <w:marLeft w:val="0"/>
      <w:marRight w:val="0"/>
      <w:marTop w:val="0"/>
      <w:marBottom w:val="0"/>
      <w:divBdr>
        <w:top w:val="none" w:sz="0" w:space="0" w:color="auto"/>
        <w:left w:val="none" w:sz="0" w:space="0" w:color="auto"/>
        <w:bottom w:val="none" w:sz="0" w:space="0" w:color="auto"/>
        <w:right w:val="none" w:sz="0" w:space="0" w:color="auto"/>
      </w:divBdr>
    </w:div>
    <w:div w:id="1100638449">
      <w:bodyDiv w:val="1"/>
      <w:marLeft w:val="0"/>
      <w:marRight w:val="0"/>
      <w:marTop w:val="0"/>
      <w:marBottom w:val="0"/>
      <w:divBdr>
        <w:top w:val="none" w:sz="0" w:space="0" w:color="auto"/>
        <w:left w:val="none" w:sz="0" w:space="0" w:color="auto"/>
        <w:bottom w:val="none" w:sz="0" w:space="0" w:color="auto"/>
        <w:right w:val="none" w:sz="0" w:space="0" w:color="auto"/>
      </w:divBdr>
    </w:div>
    <w:div w:id="1724979975">
      <w:bodyDiv w:val="1"/>
      <w:marLeft w:val="0"/>
      <w:marRight w:val="0"/>
      <w:marTop w:val="0"/>
      <w:marBottom w:val="0"/>
      <w:divBdr>
        <w:top w:val="none" w:sz="0" w:space="0" w:color="auto"/>
        <w:left w:val="none" w:sz="0" w:space="0" w:color="auto"/>
        <w:bottom w:val="none" w:sz="0" w:space="0" w:color="auto"/>
        <w:right w:val="none" w:sz="0" w:space="0" w:color="auto"/>
      </w:divBdr>
      <w:divsChild>
        <w:div w:id="1242372130">
          <w:marLeft w:val="0"/>
          <w:marRight w:val="0"/>
          <w:marTop w:val="0"/>
          <w:marBottom w:val="0"/>
          <w:divBdr>
            <w:top w:val="none" w:sz="0" w:space="0" w:color="auto"/>
            <w:left w:val="none" w:sz="0" w:space="0" w:color="auto"/>
            <w:bottom w:val="none" w:sz="0" w:space="0" w:color="auto"/>
            <w:right w:val="none" w:sz="0" w:space="0" w:color="auto"/>
          </w:divBdr>
        </w:div>
        <w:div w:id="1292396810">
          <w:marLeft w:val="0"/>
          <w:marRight w:val="0"/>
          <w:marTop w:val="0"/>
          <w:marBottom w:val="0"/>
          <w:divBdr>
            <w:top w:val="none" w:sz="0" w:space="0" w:color="auto"/>
            <w:left w:val="none" w:sz="0" w:space="0" w:color="auto"/>
            <w:bottom w:val="none" w:sz="0" w:space="0" w:color="auto"/>
            <w:right w:val="none" w:sz="0" w:space="0" w:color="auto"/>
          </w:divBdr>
        </w:div>
      </w:divsChild>
    </w:div>
    <w:div w:id="1978559980">
      <w:bodyDiv w:val="1"/>
      <w:marLeft w:val="0"/>
      <w:marRight w:val="0"/>
      <w:marTop w:val="0"/>
      <w:marBottom w:val="0"/>
      <w:divBdr>
        <w:top w:val="none" w:sz="0" w:space="0" w:color="auto"/>
        <w:left w:val="none" w:sz="0" w:space="0" w:color="auto"/>
        <w:bottom w:val="none" w:sz="0" w:space="0" w:color="auto"/>
        <w:right w:val="none" w:sz="0" w:space="0" w:color="auto"/>
      </w:divBdr>
    </w:div>
    <w:div w:id="20013043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537D5E-3AA1-41EF-83CF-095CDC8BC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952</TotalTime>
  <Pages>15</Pages>
  <Words>21092</Words>
  <Characters>12023</Characters>
  <Application>Microsoft Office Word</Application>
  <DocSecurity>0</DocSecurity>
  <Lines>100</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33049</CharactersWithSpaces>
  <SharedDoc>false</SharedDoc>
  <HLinks>
    <vt:vector size="12" baseType="variant">
      <vt:variant>
        <vt:i4>6946939</vt:i4>
      </vt:variant>
      <vt:variant>
        <vt:i4>3</vt:i4>
      </vt:variant>
      <vt:variant>
        <vt:i4>0</vt:i4>
      </vt:variant>
      <vt:variant>
        <vt:i4>5</vt:i4>
      </vt:variant>
      <vt:variant>
        <vt:lpwstr>https://maps.google.com/?q=Ventspil%C4%AB,+Dzintaru+66&amp;entry=gmail&amp;source=g</vt:lpwstr>
      </vt:variant>
      <vt:variant>
        <vt:lpwstr/>
      </vt:variant>
      <vt:variant>
        <vt:i4>196684</vt:i4>
      </vt:variant>
      <vt:variant>
        <vt:i4>0</vt:i4>
      </vt:variant>
      <vt:variant>
        <vt:i4>0</vt:i4>
      </vt:variant>
      <vt:variant>
        <vt:i4>5</vt:i4>
      </vt:variant>
      <vt:variant>
        <vt:lpwstr>http://t.sk/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Vadims Olts</dc:creator>
  <cp:keywords/>
  <dc:description/>
  <cp:lastModifiedBy>User</cp:lastModifiedBy>
  <cp:revision>34</cp:revision>
  <cp:lastPrinted>2023-02-06T14:05:00Z</cp:lastPrinted>
  <dcterms:created xsi:type="dcterms:W3CDTF">2022-10-12T11:48:00Z</dcterms:created>
  <dcterms:modified xsi:type="dcterms:W3CDTF">2023-02-06T14:06:00Z</dcterms:modified>
</cp:coreProperties>
</file>